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112DE" w14:textId="77777777" w:rsidR="00C42F17" w:rsidRDefault="00C42F17" w:rsidP="00C42F17">
      <w:pPr>
        <w:jc w:val="center"/>
        <w:rPr>
          <w:b/>
          <w:noProof/>
          <w:sz w:val="16"/>
          <w:szCs w:val="16"/>
          <w:u w:val="single"/>
        </w:rPr>
      </w:pPr>
    </w:p>
    <w:p w14:paraId="476DD286" w14:textId="4A9D23D5"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ins w:id="0" w:author="elijah millard" w:date="2014-11-24T12:53:00Z">
        <w:r w:rsidR="00FF6650">
          <w:rPr>
            <w:rFonts w:ascii="Palatino Linotype" w:hAnsi="Palatino Linotype"/>
            <w:b/>
            <w:u w:val="single"/>
          </w:rPr>
          <w:t>-2</w:t>
        </w:r>
      </w:ins>
    </w:p>
    <w:p w14:paraId="5B322C87" w14:textId="77777777" w:rsidR="00C42F17" w:rsidRPr="00796C3D" w:rsidRDefault="00C42F17" w:rsidP="00C42F17">
      <w:pPr>
        <w:rPr>
          <w:rFonts w:ascii="Palatino Linotype" w:hAnsi="Palatino Linotype"/>
          <w:sz w:val="22"/>
        </w:rPr>
      </w:pPr>
    </w:p>
    <w:p w14:paraId="2EE32CAF" w14:textId="4E02A62E" w:rsidR="00C42F17" w:rsidRPr="00796C3D" w:rsidRDefault="00A64796" w:rsidP="00C42F17">
      <w:pPr>
        <w:rPr>
          <w:rFonts w:ascii="Palatino Linotype" w:hAnsi="Palatino Linotype"/>
          <w:b/>
          <w:sz w:val="22"/>
        </w:rPr>
      </w:pPr>
      <w:r>
        <w:rPr>
          <w:rFonts w:ascii="Palatino Linotype" w:hAnsi="Palatino Linotype"/>
          <w:b/>
          <w:sz w:val="22"/>
        </w:rPr>
        <w:t>Teacher Candidate _</w:t>
      </w:r>
      <w:r w:rsidRPr="00A64796">
        <w:rPr>
          <w:rFonts w:ascii="Palatino Linotype" w:hAnsi="Palatino Linotype"/>
          <w:b/>
          <w:sz w:val="22"/>
          <w:u w:val="single"/>
        </w:rPr>
        <w:t>Christopher Millard</w:t>
      </w:r>
      <w:r w:rsidR="00C42F17" w:rsidRPr="00796C3D">
        <w:rPr>
          <w:rFonts w:ascii="Palatino Linotype" w:hAnsi="Palatino Linotype"/>
          <w:b/>
          <w:sz w:val="22"/>
        </w:rPr>
        <w:t>_ Grade Level_</w:t>
      </w:r>
      <w:r w:rsidRPr="00A64796">
        <w:rPr>
          <w:rFonts w:ascii="Palatino Linotype" w:hAnsi="Palatino Linotype"/>
          <w:b/>
          <w:sz w:val="22"/>
          <w:u w:val="single"/>
        </w:rPr>
        <w:t>6</w:t>
      </w:r>
      <w:r w:rsidR="00C42F17" w:rsidRPr="00A64796">
        <w:rPr>
          <w:rFonts w:ascii="Palatino Linotype" w:hAnsi="Palatino Linotype"/>
          <w:b/>
          <w:sz w:val="22"/>
        </w:rPr>
        <w:t>_</w:t>
      </w:r>
      <w:r w:rsidR="00C42F17" w:rsidRPr="00796C3D">
        <w:rPr>
          <w:rFonts w:ascii="Palatino Linotype" w:hAnsi="Palatino Linotype"/>
          <w:b/>
          <w:sz w:val="22"/>
        </w:rPr>
        <w:t xml:space="preserve"> Date of lesson_______________</w:t>
      </w:r>
    </w:p>
    <w:p w14:paraId="5C35EFCB" w14:textId="77777777" w:rsidR="00C42F17" w:rsidRPr="00796C3D" w:rsidRDefault="00C42F17" w:rsidP="00C42F17">
      <w:pPr>
        <w:rPr>
          <w:rFonts w:ascii="Palatino Linotype" w:hAnsi="Palatino Linotype"/>
          <w:u w:val="single"/>
        </w:rPr>
      </w:pPr>
    </w:p>
    <w:p w14:paraId="1C3D1DC2"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17FF91E1" w14:textId="24B85881" w:rsidR="00A64796" w:rsidRDefault="002B01D0" w:rsidP="00F62A3B">
      <w:pPr>
        <w:autoSpaceDE w:val="0"/>
        <w:autoSpaceDN w:val="0"/>
        <w:adjustRightInd w:val="0"/>
        <w:rPr>
          <w:ins w:id="1" w:author="elijah millard" w:date="2014-11-24T12:55:00Z"/>
          <w:rFonts w:ascii="Arial" w:eastAsiaTheme="minorEastAsia" w:hAnsi="Arial" w:cs="Arial"/>
          <w:b/>
          <w:bCs/>
          <w:sz w:val="22"/>
          <w:szCs w:val="22"/>
          <w:lang w:eastAsia="ja-JP"/>
        </w:rPr>
      </w:pPr>
      <w:r>
        <w:rPr>
          <w:rFonts w:ascii="Arial" w:eastAsiaTheme="minorEastAsia" w:hAnsi="Arial" w:cs="Arial"/>
          <w:b/>
          <w:bCs/>
          <w:sz w:val="22"/>
          <w:szCs w:val="22"/>
          <w:lang w:eastAsia="ja-JP"/>
        </w:rPr>
        <w:t>-</w:t>
      </w:r>
      <w:r w:rsidR="00A64796">
        <w:rPr>
          <w:rFonts w:ascii="Arial" w:eastAsiaTheme="minorEastAsia" w:hAnsi="Arial" w:cs="Arial"/>
          <w:b/>
          <w:bCs/>
          <w:sz w:val="22"/>
          <w:szCs w:val="22"/>
          <w:lang w:eastAsia="ja-JP"/>
        </w:rPr>
        <w:t>6SS3: Students analyze the geographic, political, economic, religious, and social structures of the early civilizations of Ancient Greece.</w:t>
      </w:r>
    </w:p>
    <w:p w14:paraId="21151E54" w14:textId="77777777" w:rsidR="00FF6650" w:rsidRDefault="00FF6650" w:rsidP="00F62A3B">
      <w:pPr>
        <w:autoSpaceDE w:val="0"/>
        <w:autoSpaceDN w:val="0"/>
        <w:adjustRightInd w:val="0"/>
        <w:rPr>
          <w:ins w:id="2" w:author="elijah millard" w:date="2014-11-24T12:53:00Z"/>
          <w:rFonts w:ascii="Arial" w:eastAsiaTheme="minorEastAsia" w:hAnsi="Arial" w:cs="Arial"/>
          <w:b/>
          <w:bCs/>
          <w:sz w:val="22"/>
          <w:szCs w:val="22"/>
          <w:lang w:eastAsia="ja-JP"/>
        </w:rPr>
      </w:pPr>
    </w:p>
    <w:p w14:paraId="120609B3" w14:textId="65276379" w:rsidR="00B0026F" w:rsidRPr="00B0026F" w:rsidRDefault="00B0026F" w:rsidP="00B0026F">
      <w:pPr>
        <w:autoSpaceDE w:val="0"/>
        <w:autoSpaceDN w:val="0"/>
        <w:adjustRightInd w:val="0"/>
        <w:ind w:left="810"/>
        <w:rPr>
          <w:rFonts w:ascii="Arial" w:eastAsiaTheme="minorEastAsia" w:hAnsi="Arial" w:cs="Arial"/>
          <w:b/>
          <w:bCs/>
          <w:sz w:val="22"/>
          <w:szCs w:val="22"/>
          <w:lang w:eastAsia="ja-JP"/>
        </w:rPr>
      </w:pPr>
      <w:r w:rsidRPr="00B0026F">
        <w:rPr>
          <w:rFonts w:ascii="Arial" w:eastAsiaTheme="minorEastAsia" w:hAnsi="Arial" w:cs="Arial"/>
          <w:b/>
          <w:bCs/>
          <w:sz w:val="22"/>
          <w:szCs w:val="22"/>
          <w:lang w:eastAsia="ja-JP"/>
        </w:rPr>
        <w:t>6SS3.b: Identify the transition from tyranny and oligarchy to early democratic forms of</w:t>
      </w:r>
      <w:r>
        <w:rPr>
          <w:rFonts w:ascii="Arial" w:eastAsiaTheme="minorEastAsia" w:hAnsi="Arial" w:cs="Arial"/>
          <w:b/>
          <w:bCs/>
          <w:sz w:val="22"/>
          <w:szCs w:val="22"/>
          <w:lang w:eastAsia="ja-JP"/>
        </w:rPr>
        <w:t xml:space="preserve"> </w:t>
      </w:r>
      <w:r w:rsidRPr="00B0026F">
        <w:rPr>
          <w:rFonts w:ascii="Arial" w:eastAsiaTheme="minorEastAsia" w:hAnsi="Arial" w:cs="Arial"/>
          <w:b/>
          <w:bCs/>
          <w:sz w:val="22"/>
          <w:szCs w:val="22"/>
          <w:lang w:eastAsia="ja-JP"/>
        </w:rPr>
        <w:t>government and back to dictatorship in ancient Greece, including the</w:t>
      </w:r>
    </w:p>
    <w:p w14:paraId="11A8A8E2" w14:textId="10CD6657" w:rsidR="00FF6650" w:rsidRPr="00FF6650" w:rsidRDefault="00B0026F">
      <w:pPr>
        <w:autoSpaceDE w:val="0"/>
        <w:autoSpaceDN w:val="0"/>
        <w:adjustRightInd w:val="0"/>
        <w:ind w:left="810"/>
        <w:rPr>
          <w:ins w:id="3" w:author="elijah millard" w:date="2014-11-24T12:53:00Z"/>
          <w:rFonts w:ascii="Arial" w:eastAsiaTheme="minorEastAsia" w:hAnsi="Arial" w:cs="Arial"/>
          <w:b/>
          <w:bCs/>
          <w:sz w:val="22"/>
          <w:szCs w:val="22"/>
          <w:lang w:eastAsia="ja-JP"/>
        </w:rPr>
        <w:pPrChange w:id="4" w:author="elijah millard" w:date="2014-11-24T12:54:00Z">
          <w:pPr>
            <w:autoSpaceDE w:val="0"/>
            <w:autoSpaceDN w:val="0"/>
            <w:adjustRightInd w:val="0"/>
          </w:pPr>
        </w:pPrChange>
      </w:pPr>
      <w:proofErr w:type="gramStart"/>
      <w:r w:rsidRPr="00B0026F">
        <w:rPr>
          <w:rFonts w:ascii="Arial" w:eastAsiaTheme="minorEastAsia" w:hAnsi="Arial" w:cs="Arial"/>
          <w:b/>
          <w:bCs/>
          <w:sz w:val="22"/>
          <w:szCs w:val="22"/>
          <w:lang w:eastAsia="ja-JP"/>
        </w:rPr>
        <w:t>significance</w:t>
      </w:r>
      <w:proofErr w:type="gramEnd"/>
      <w:r w:rsidRPr="00B0026F">
        <w:rPr>
          <w:rFonts w:ascii="Arial" w:eastAsiaTheme="minorEastAsia" w:hAnsi="Arial" w:cs="Arial"/>
          <w:b/>
          <w:bCs/>
          <w:sz w:val="22"/>
          <w:szCs w:val="22"/>
          <w:lang w:eastAsia="ja-JP"/>
        </w:rPr>
        <w:t xml:space="preserve"> of the invention of the ideas of citizenship</w:t>
      </w:r>
      <w:r w:rsidR="00AD3A48" w:rsidRPr="00B0026F">
        <w:rPr>
          <w:rFonts w:ascii="Arial" w:eastAsiaTheme="minorEastAsia" w:hAnsi="Arial" w:cs="Arial"/>
          <w:b/>
          <w:bCs/>
          <w:sz w:val="22"/>
          <w:szCs w:val="22"/>
          <w:lang w:eastAsia="ja-JP"/>
        </w:rPr>
        <w:t>.</w:t>
      </w:r>
    </w:p>
    <w:p w14:paraId="097482E4" w14:textId="7A5D3200" w:rsidR="00FF6650" w:rsidRPr="00FF6650" w:rsidDel="005A6ED2" w:rsidRDefault="00FF6650">
      <w:pPr>
        <w:autoSpaceDE w:val="0"/>
        <w:autoSpaceDN w:val="0"/>
        <w:adjustRightInd w:val="0"/>
        <w:ind w:left="810"/>
        <w:rPr>
          <w:del w:id="5" w:author="elijah millard" w:date="2014-11-24T13:06:00Z"/>
          <w:rFonts w:ascii="Arial" w:eastAsiaTheme="minorEastAsia" w:hAnsi="Arial" w:cs="Arial"/>
          <w:bCs/>
          <w:sz w:val="22"/>
          <w:szCs w:val="22"/>
          <w:lang w:eastAsia="ja-JP"/>
          <w:rPrChange w:id="6" w:author="elijah millard" w:date="2014-11-24T12:55:00Z">
            <w:rPr>
              <w:del w:id="7" w:author="elijah millard" w:date="2014-11-24T13:06:00Z"/>
              <w:rFonts w:ascii="Arial" w:eastAsiaTheme="minorEastAsia" w:hAnsi="Arial" w:cs="Arial"/>
              <w:b/>
              <w:bCs/>
              <w:sz w:val="22"/>
              <w:szCs w:val="22"/>
              <w:lang w:eastAsia="ja-JP"/>
            </w:rPr>
          </w:rPrChange>
        </w:rPr>
        <w:pPrChange w:id="8" w:author="elijah millard" w:date="2014-11-24T12:54:00Z">
          <w:pPr>
            <w:autoSpaceDE w:val="0"/>
            <w:autoSpaceDN w:val="0"/>
            <w:adjustRightInd w:val="0"/>
          </w:pPr>
        </w:pPrChange>
      </w:pPr>
    </w:p>
    <w:p w14:paraId="133C638A" w14:textId="77777777" w:rsidR="00315884" w:rsidDel="00671F8A" w:rsidRDefault="00315884" w:rsidP="00C42F17">
      <w:pPr>
        <w:rPr>
          <w:ins w:id="9" w:author="Timothy Quezada" w:date="2014-11-20T14:00:00Z"/>
          <w:del w:id="10" w:author="elijah millard" w:date="2014-11-24T12:42:00Z"/>
          <w:rFonts w:ascii="Palatino Linotype" w:hAnsi="Palatino Linotype"/>
          <w:b/>
          <w:u w:val="single"/>
        </w:rPr>
      </w:pPr>
    </w:p>
    <w:p w14:paraId="2B520426" w14:textId="7CC2CCE9" w:rsidR="00326615" w:rsidDel="00671F8A" w:rsidRDefault="00326615" w:rsidP="00C42F17">
      <w:pPr>
        <w:rPr>
          <w:ins w:id="11" w:author="Timothy Quezada" w:date="2014-11-20T14:00:00Z"/>
          <w:del w:id="12" w:author="elijah millard" w:date="2014-11-24T12:42:00Z"/>
          <w:rFonts w:ascii="Palatino Linotype" w:hAnsi="Palatino Linotype"/>
          <w:b/>
          <w:u w:val="single"/>
        </w:rPr>
      </w:pPr>
      <w:ins w:id="13" w:author="Timothy Quezada" w:date="2014-11-20T14:00:00Z">
        <w:del w:id="14" w:author="elijah millard" w:date="2014-11-24T12:42:00Z">
          <w:r w:rsidDel="00671F8A">
            <w:rPr>
              <w:rFonts w:ascii="Palatino Linotype" w:hAnsi="Palatino Linotype"/>
              <w:b/>
              <w:u w:val="single"/>
            </w:rPr>
            <w:delText>Could also include ELA standard since some writing involved in lesson</w:delText>
          </w:r>
        </w:del>
      </w:ins>
    </w:p>
    <w:p w14:paraId="6FE7D136" w14:textId="77777777" w:rsidR="00326615" w:rsidRDefault="00326615" w:rsidP="00C42F17">
      <w:pPr>
        <w:rPr>
          <w:rFonts w:ascii="Palatino Linotype" w:hAnsi="Palatino Linotype"/>
          <w:b/>
          <w:u w:val="single"/>
        </w:rPr>
      </w:pPr>
    </w:p>
    <w:p w14:paraId="1BD8231B" w14:textId="77777777"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2B883D3" w14:textId="77777777" w:rsidR="002B01D0" w:rsidRDefault="002B01D0" w:rsidP="00C42F17">
      <w:pPr>
        <w:rPr>
          <w:rFonts w:ascii="Palatino Linotype" w:hAnsi="Palatino Linotype"/>
          <w:sz w:val="18"/>
          <w:szCs w:val="18"/>
        </w:rPr>
      </w:pPr>
    </w:p>
    <w:p w14:paraId="5BA60EE4" w14:textId="21952D36" w:rsidR="002B01D0" w:rsidRPr="002B01D0" w:rsidRDefault="002B01D0" w:rsidP="002B01D0">
      <w:pPr>
        <w:rPr>
          <w:rFonts w:ascii="Palatino Linotype" w:hAnsi="Palatino Linotype"/>
          <w:b/>
          <w:szCs w:val="18"/>
        </w:rPr>
      </w:pPr>
      <w:r>
        <w:rPr>
          <w:rFonts w:ascii="Palatino Linotype" w:hAnsi="Palatino Linotype"/>
          <w:b/>
          <w:szCs w:val="18"/>
        </w:rPr>
        <w:t>-</w:t>
      </w:r>
      <w:r w:rsidR="002E3AA0" w:rsidRPr="002B01D0">
        <w:rPr>
          <w:rFonts w:ascii="Palatino Linotype" w:hAnsi="Palatino Linotype"/>
          <w:b/>
          <w:szCs w:val="18"/>
        </w:rPr>
        <w:t>Students</w:t>
      </w:r>
      <w:del w:id="15" w:author="elijah millard" w:date="2014-11-24T12:56:00Z">
        <w:r w:rsidRPr="002B01D0" w:rsidDel="00FF6650">
          <w:rPr>
            <w:rFonts w:ascii="Palatino Linotype" w:hAnsi="Palatino Linotype"/>
            <w:b/>
            <w:szCs w:val="18"/>
          </w:rPr>
          <w:delText xml:space="preserve"> have minimal knowledge on Ancient Greece but are proficient in Ancient Mesopotamia, Egypt,</w:delText>
        </w:r>
        <w:r w:rsidDel="00FF6650">
          <w:rPr>
            <w:rFonts w:ascii="Palatino Linotype" w:hAnsi="Palatino Linotype"/>
            <w:b/>
            <w:szCs w:val="18"/>
          </w:rPr>
          <w:delText xml:space="preserve"> </w:delText>
        </w:r>
        <w:r w:rsidRPr="002B01D0" w:rsidDel="00FF6650">
          <w:rPr>
            <w:rFonts w:ascii="Palatino Linotype" w:hAnsi="Palatino Linotype"/>
            <w:b/>
            <w:szCs w:val="18"/>
          </w:rPr>
          <w:delText>and Kush</w:delText>
        </w:r>
      </w:del>
      <w:ins w:id="16" w:author="elijah millard" w:date="2014-11-24T12:56:00Z">
        <w:r w:rsidR="00FF6650">
          <w:rPr>
            <w:rFonts w:ascii="Palatino Linotype" w:hAnsi="Palatino Linotype"/>
            <w:b/>
            <w:szCs w:val="18"/>
          </w:rPr>
          <w:t xml:space="preserve"> have </w:t>
        </w:r>
      </w:ins>
      <w:r w:rsidR="00B16EAB">
        <w:rPr>
          <w:rFonts w:ascii="Palatino Linotype" w:hAnsi="Palatino Linotype"/>
          <w:b/>
          <w:szCs w:val="18"/>
        </w:rPr>
        <w:t xml:space="preserve">some </w:t>
      </w:r>
      <w:ins w:id="17" w:author="elijah millard" w:date="2014-11-24T12:56:00Z">
        <w:r w:rsidR="00FF6650">
          <w:rPr>
            <w:rFonts w:ascii="Palatino Linotype" w:hAnsi="Palatino Linotype"/>
            <w:b/>
            <w:szCs w:val="18"/>
          </w:rPr>
          <w:t xml:space="preserve">prior knowledge </w:t>
        </w:r>
      </w:ins>
      <w:r w:rsidR="00B16EAB">
        <w:rPr>
          <w:rFonts w:ascii="Palatino Linotype" w:hAnsi="Palatino Linotype"/>
          <w:b/>
          <w:szCs w:val="18"/>
        </w:rPr>
        <w:t>of theocracy, monarchy, and democracy</w:t>
      </w:r>
      <w:r w:rsidRPr="002B01D0">
        <w:rPr>
          <w:rFonts w:ascii="Palatino Linotype" w:hAnsi="Palatino Linotype"/>
          <w:b/>
          <w:szCs w:val="18"/>
        </w:rPr>
        <w:t>.</w:t>
      </w:r>
      <w:r w:rsidR="00B16EAB">
        <w:rPr>
          <w:rFonts w:ascii="Palatino Linotype" w:hAnsi="Palatino Linotype"/>
          <w:b/>
          <w:szCs w:val="18"/>
        </w:rPr>
        <w:t xml:space="preserve">  Students have knowledge on Solon, Cleisthenes</w:t>
      </w:r>
      <w:proofErr w:type="gramStart"/>
      <w:r w:rsidR="00B16EAB">
        <w:rPr>
          <w:rFonts w:ascii="Palatino Linotype" w:hAnsi="Palatino Linotype"/>
          <w:b/>
          <w:szCs w:val="18"/>
        </w:rPr>
        <w:t>,  and</w:t>
      </w:r>
      <w:proofErr w:type="gramEnd"/>
      <w:r w:rsidR="00B16EAB">
        <w:rPr>
          <w:rFonts w:ascii="Palatino Linotype" w:hAnsi="Palatino Linotype"/>
          <w:b/>
          <w:szCs w:val="18"/>
        </w:rPr>
        <w:t xml:space="preserve"> Pericles. </w:t>
      </w:r>
    </w:p>
    <w:p w14:paraId="7A39875C" w14:textId="77777777" w:rsidR="00C42F17" w:rsidRPr="00796C3D" w:rsidRDefault="00C42F17" w:rsidP="00C42F17">
      <w:pPr>
        <w:rPr>
          <w:rFonts w:ascii="Palatino Linotype" w:hAnsi="Palatino Linotype"/>
        </w:rPr>
      </w:pPr>
    </w:p>
    <w:p w14:paraId="0C0ABC33"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3E8F7B8" w14:textId="77777777" w:rsidR="002B01D0" w:rsidRDefault="002B01D0" w:rsidP="00A64796">
      <w:pPr>
        <w:rPr>
          <w:rFonts w:ascii="Palatino Linotype" w:hAnsi="Palatino Linotype"/>
          <w:b/>
        </w:rPr>
      </w:pPr>
    </w:p>
    <w:p w14:paraId="73763145" w14:textId="3EDF6023" w:rsidR="00A37628" w:rsidRDefault="00A37628" w:rsidP="004F5165">
      <w:pPr>
        <w:ind w:left="180" w:hanging="180"/>
        <w:rPr>
          <w:rFonts w:ascii="Palatino Linotype" w:hAnsi="Palatino Linotype"/>
          <w:b/>
        </w:rPr>
      </w:pPr>
      <w:r w:rsidRPr="00A37628">
        <w:rPr>
          <w:rFonts w:ascii="Palatino Linotype" w:hAnsi="Palatino Linotype"/>
          <w:b/>
        </w:rPr>
        <w:t xml:space="preserve">- Students will </w:t>
      </w:r>
      <w:r w:rsidR="004F5165">
        <w:rPr>
          <w:rFonts w:ascii="Palatino Linotype" w:hAnsi="Palatino Linotype"/>
          <w:b/>
        </w:rPr>
        <w:t>be able to compare/contrast</w:t>
      </w:r>
      <w:r w:rsidRPr="00A37628">
        <w:rPr>
          <w:rFonts w:ascii="Palatino Linotype" w:hAnsi="Palatino Linotype"/>
          <w:b/>
        </w:rPr>
        <w:t xml:space="preserve"> </w:t>
      </w:r>
      <w:r w:rsidR="00B0026F">
        <w:rPr>
          <w:rFonts w:ascii="Palatino Linotype" w:hAnsi="Palatino Linotype"/>
          <w:b/>
        </w:rPr>
        <w:t xml:space="preserve">democracy, tyranny, oligarchy, </w:t>
      </w:r>
      <w:r w:rsidR="00874955">
        <w:rPr>
          <w:rFonts w:ascii="Palatino Linotype" w:hAnsi="Palatino Linotype"/>
          <w:b/>
        </w:rPr>
        <w:t>and monarchy</w:t>
      </w:r>
      <w:r w:rsidRPr="00A37628">
        <w:rPr>
          <w:rFonts w:ascii="Palatino Linotype" w:hAnsi="Palatino Linotype"/>
          <w:b/>
        </w:rPr>
        <w:t xml:space="preserve">. </w:t>
      </w:r>
    </w:p>
    <w:p w14:paraId="238B3AA6" w14:textId="1351D87B" w:rsidR="00A37628" w:rsidRDefault="00A64796" w:rsidP="00A64796">
      <w:pPr>
        <w:rPr>
          <w:rFonts w:ascii="Palatino Linotype" w:hAnsi="Palatino Linotype"/>
          <w:b/>
        </w:rPr>
      </w:pPr>
      <w:r w:rsidRPr="00F62A3B">
        <w:rPr>
          <w:rFonts w:ascii="Palatino Linotype" w:hAnsi="Palatino Linotype"/>
          <w:b/>
        </w:rPr>
        <w:t>-</w:t>
      </w:r>
      <w:r w:rsidR="00A37628">
        <w:rPr>
          <w:rFonts w:ascii="Palatino Linotype" w:hAnsi="Palatino Linotype"/>
          <w:b/>
        </w:rPr>
        <w:t xml:space="preserve"> </w:t>
      </w:r>
      <w:r w:rsidRPr="00F62A3B">
        <w:rPr>
          <w:rFonts w:ascii="Palatino Linotype" w:hAnsi="Palatino Linotype"/>
          <w:b/>
        </w:rPr>
        <w:t>S</w:t>
      </w:r>
      <w:r w:rsidR="00D759C7">
        <w:rPr>
          <w:rFonts w:ascii="Palatino Linotype" w:hAnsi="Palatino Linotype"/>
          <w:b/>
        </w:rPr>
        <w:t xml:space="preserve">tudents will </w:t>
      </w:r>
      <w:r w:rsidR="00A37628">
        <w:rPr>
          <w:rFonts w:ascii="Palatino Linotype" w:hAnsi="Palatino Linotype"/>
          <w:b/>
        </w:rPr>
        <w:t>be able to describe</w:t>
      </w:r>
      <w:r w:rsidR="00B0026F">
        <w:rPr>
          <w:rFonts w:ascii="Palatino Linotype" w:hAnsi="Palatino Linotype"/>
          <w:b/>
        </w:rPr>
        <w:t xml:space="preserve"> who were eligible to vote</w:t>
      </w:r>
      <w:r w:rsidR="00A37628">
        <w:rPr>
          <w:rFonts w:ascii="Palatino Linotype" w:hAnsi="Palatino Linotype"/>
          <w:b/>
        </w:rPr>
        <w:t>.</w:t>
      </w:r>
    </w:p>
    <w:p w14:paraId="2690CEA1" w14:textId="4977A804" w:rsidR="00B0026F" w:rsidRDefault="00A37628" w:rsidP="004E3637">
      <w:pPr>
        <w:ind w:left="180" w:hanging="180"/>
        <w:rPr>
          <w:rFonts w:ascii="Palatino Linotype" w:hAnsi="Palatino Linotype"/>
          <w:b/>
        </w:rPr>
      </w:pPr>
      <w:r>
        <w:rPr>
          <w:rFonts w:ascii="Palatino Linotype" w:hAnsi="Palatino Linotype"/>
          <w:b/>
        </w:rPr>
        <w:t xml:space="preserve">- </w:t>
      </w:r>
      <w:r w:rsidRPr="00A37628">
        <w:rPr>
          <w:rFonts w:ascii="Palatino Linotype" w:hAnsi="Palatino Linotype"/>
          <w:b/>
        </w:rPr>
        <w:t>Students will be able</w:t>
      </w:r>
      <w:r w:rsidR="00B0026F">
        <w:rPr>
          <w:rFonts w:ascii="Palatino Linotype" w:hAnsi="Palatino Linotype"/>
          <w:b/>
        </w:rPr>
        <w:t xml:space="preserve"> to describe citizenship</w:t>
      </w:r>
      <w:r w:rsidRPr="00A37628">
        <w:rPr>
          <w:rFonts w:ascii="Palatino Linotype" w:hAnsi="Palatino Linotype"/>
          <w:b/>
        </w:rPr>
        <w:t>.</w:t>
      </w:r>
    </w:p>
    <w:p w14:paraId="07FDC3A6" w14:textId="77777777" w:rsidR="00315884" w:rsidRDefault="00315884" w:rsidP="00C42F17">
      <w:pPr>
        <w:rPr>
          <w:rFonts w:ascii="Palatino Linotype" w:hAnsi="Palatino Linotype"/>
          <w:b/>
          <w:u w:val="single"/>
        </w:rPr>
      </w:pPr>
    </w:p>
    <w:p w14:paraId="7517247B" w14:textId="45D2C299" w:rsidR="002B5549"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002B5549">
        <w:rPr>
          <w:rFonts w:ascii="Palatino Linotype" w:hAnsi="Palatino Linotype"/>
        </w:rPr>
        <w:t xml:space="preserve"> </w:t>
      </w:r>
    </w:p>
    <w:p w14:paraId="4BCB002E" w14:textId="77777777" w:rsidR="002B5549" w:rsidRDefault="002B5549" w:rsidP="00C42F17">
      <w:pPr>
        <w:rPr>
          <w:rFonts w:ascii="Palatino Linotype" w:hAnsi="Palatino Linotype"/>
        </w:rPr>
      </w:pPr>
    </w:p>
    <w:p w14:paraId="40BCB47A" w14:textId="6C8D9703" w:rsidR="00A37628" w:rsidRDefault="00A37628" w:rsidP="00C42F17">
      <w:pPr>
        <w:rPr>
          <w:rFonts w:ascii="Palatino Linotype" w:hAnsi="Palatino Linotype"/>
        </w:rPr>
      </w:pPr>
      <w:r w:rsidRPr="00A37628">
        <w:rPr>
          <w:rFonts w:ascii="Palatino Linotype" w:hAnsi="Palatino Linotype"/>
        </w:rPr>
        <w:t>-</w:t>
      </w:r>
      <w:r w:rsidR="00874955">
        <w:rPr>
          <w:rFonts w:ascii="Palatino Linotype" w:hAnsi="Palatino Linotype"/>
        </w:rPr>
        <w:t xml:space="preserve"> Graphic organizer</w:t>
      </w:r>
      <w:r w:rsidR="004F5165">
        <w:rPr>
          <w:rFonts w:ascii="Palatino Linotype" w:hAnsi="Palatino Linotype"/>
        </w:rPr>
        <w:t xml:space="preserve"> </w:t>
      </w:r>
      <w:r w:rsidR="00B16EAB">
        <w:rPr>
          <w:rFonts w:ascii="Palatino Linotype" w:hAnsi="Palatino Linotype"/>
        </w:rPr>
        <w:t>(</w:t>
      </w:r>
      <w:r w:rsidR="004E3637">
        <w:rPr>
          <w:rFonts w:ascii="Palatino Linotype" w:hAnsi="Palatino Linotype"/>
        </w:rPr>
        <w:t>Venn d</w:t>
      </w:r>
      <w:r w:rsidR="00B16EAB">
        <w:rPr>
          <w:rFonts w:ascii="Palatino Linotype" w:hAnsi="Palatino Linotype"/>
        </w:rPr>
        <w:t xml:space="preserve">iagram) </w:t>
      </w:r>
      <w:r w:rsidR="004F5165">
        <w:rPr>
          <w:rFonts w:ascii="Palatino Linotype" w:hAnsi="Palatino Linotype"/>
        </w:rPr>
        <w:t xml:space="preserve">comparing </w:t>
      </w:r>
      <w:r w:rsidR="004F5165" w:rsidRPr="004F5165">
        <w:rPr>
          <w:rFonts w:ascii="Palatino Linotype" w:hAnsi="Palatino Linotype"/>
        </w:rPr>
        <w:t>democracy, tyranny, oligarchy, and monarchy</w:t>
      </w:r>
      <w:r w:rsidRPr="00A37628">
        <w:rPr>
          <w:rFonts w:ascii="Palatino Linotype" w:hAnsi="Palatino Linotype"/>
        </w:rPr>
        <w:t>.</w:t>
      </w:r>
    </w:p>
    <w:p w14:paraId="221A08E4" w14:textId="77777777" w:rsidR="002B5549" w:rsidRPr="00796C3D" w:rsidRDefault="002B5549" w:rsidP="00C42F17">
      <w:pPr>
        <w:rPr>
          <w:rFonts w:ascii="Palatino Linotype" w:hAnsi="Palatino Linotype"/>
        </w:rPr>
      </w:pPr>
    </w:p>
    <w:p w14:paraId="28BD5C6D"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038F89C2" w14:textId="45524EA8" w:rsidR="00C42F17" w:rsidRDefault="00451E2A" w:rsidP="00C42F17">
      <w:pPr>
        <w:rPr>
          <w:rFonts w:ascii="Palatino Linotype" w:hAnsi="Palatino Linotype"/>
          <w:b/>
        </w:rPr>
      </w:pPr>
      <w:r>
        <w:rPr>
          <w:rFonts w:ascii="Palatino Linotype" w:hAnsi="Palatino Linotype"/>
          <w:b/>
        </w:rPr>
        <w:t>-</w:t>
      </w:r>
      <w:r w:rsidR="00315884" w:rsidRPr="00F62A3B">
        <w:rPr>
          <w:rFonts w:ascii="Palatino Linotype" w:hAnsi="Palatino Linotype"/>
          <w:b/>
        </w:rPr>
        <w:t xml:space="preserve"> </w:t>
      </w:r>
      <w:r w:rsidR="002E3AA0">
        <w:rPr>
          <w:rFonts w:ascii="Palatino Linotype" w:hAnsi="Palatino Linotype"/>
          <w:b/>
        </w:rPr>
        <w:t xml:space="preserve">PowerPoint, </w:t>
      </w:r>
      <w:r w:rsidR="00A64796" w:rsidRPr="00F62A3B">
        <w:rPr>
          <w:rFonts w:ascii="Palatino Linotype" w:hAnsi="Palatino Linotype"/>
          <w:b/>
        </w:rPr>
        <w:t xml:space="preserve">Internet, </w:t>
      </w:r>
      <w:r w:rsidR="00315884" w:rsidRPr="00F62A3B">
        <w:rPr>
          <w:rFonts w:ascii="Palatino Linotype" w:hAnsi="Palatino Linotype"/>
          <w:b/>
        </w:rPr>
        <w:t>textbook, pen/pencil/</w:t>
      </w:r>
      <w:r w:rsidR="00B16EAB">
        <w:rPr>
          <w:rFonts w:ascii="Palatino Linotype" w:hAnsi="Palatino Linotype"/>
          <w:b/>
        </w:rPr>
        <w:t xml:space="preserve">, Venn </w:t>
      </w:r>
      <w:proofErr w:type="gramStart"/>
      <w:r w:rsidR="00B16EAB">
        <w:rPr>
          <w:rFonts w:ascii="Palatino Linotype" w:hAnsi="Palatino Linotype"/>
          <w:b/>
        </w:rPr>
        <w:t>Diagram</w:t>
      </w:r>
      <w:proofErr w:type="gramEnd"/>
      <w:r w:rsidR="00315884" w:rsidRPr="00F62A3B">
        <w:rPr>
          <w:rFonts w:ascii="Palatino Linotype" w:hAnsi="Palatino Linotype"/>
          <w:b/>
        </w:rPr>
        <w:t>, dictionary</w:t>
      </w:r>
    </w:p>
    <w:p w14:paraId="2BC44370" w14:textId="4EC8663B" w:rsidR="00F27436" w:rsidRDefault="00F27436" w:rsidP="00C42F17">
      <w:pPr>
        <w:rPr>
          <w:rFonts w:ascii="Palatino Linotype" w:hAnsi="Palatino Linotype"/>
          <w:b/>
        </w:rPr>
      </w:pPr>
    </w:p>
    <w:p w14:paraId="26FDA99E"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14:paraId="6C60D4E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102DF500" w14:textId="5192057C" w:rsidR="00874955" w:rsidRDefault="00C1765B" w:rsidP="00C42F17">
      <w:pPr>
        <w:rPr>
          <w:rFonts w:ascii="Palatino Linotype" w:hAnsi="Palatino Linotype"/>
          <w:b/>
        </w:rPr>
      </w:pPr>
      <w:r>
        <w:rPr>
          <w:rFonts w:ascii="Palatino Linotype" w:hAnsi="Palatino Linotype"/>
          <w:b/>
        </w:rPr>
        <w:t>Model exercise</w:t>
      </w:r>
    </w:p>
    <w:p w14:paraId="6E89439A" w14:textId="4A551743" w:rsidR="00027634" w:rsidRPr="00C1765B" w:rsidRDefault="00027634" w:rsidP="00C1765B">
      <w:pPr>
        <w:rPr>
          <w:rFonts w:ascii="Palatino Linotype" w:hAnsi="Palatino Linotype"/>
          <w:b/>
        </w:rPr>
      </w:pPr>
      <w:r>
        <w:rPr>
          <w:rFonts w:ascii="Palatino Linotype" w:hAnsi="Palatino Linotype"/>
          <w:b/>
        </w:rPr>
        <w:lastRenderedPageBreak/>
        <w:t>Scaffold informational text</w:t>
      </w:r>
    </w:p>
    <w:p w14:paraId="774F6DD8" w14:textId="77777777" w:rsidR="00C42F17" w:rsidRPr="00796C3D" w:rsidRDefault="00C42F17" w:rsidP="00C42F17">
      <w:pPr>
        <w:rPr>
          <w:rFonts w:ascii="Palatino Linotype" w:hAnsi="Palatino Linotype"/>
          <w:b/>
        </w:rPr>
      </w:pPr>
    </w:p>
    <w:p w14:paraId="3D35F19A"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59827DC8" w14:textId="77777777" w:rsidR="00C42F17" w:rsidRPr="00796C3D" w:rsidRDefault="00C42F17" w:rsidP="00C42F17">
      <w:pPr>
        <w:rPr>
          <w:rFonts w:ascii="Palatino Linotype" w:hAnsi="Palatino Linotype"/>
          <w:b/>
          <w:sz w:val="16"/>
          <w:szCs w:val="16"/>
        </w:rPr>
      </w:pPr>
    </w:p>
    <w:p w14:paraId="7E203D84"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7D743B13" w14:textId="77777777" w:rsidR="00C1765B" w:rsidRDefault="00C1765B" w:rsidP="00315884">
      <w:pPr>
        <w:ind w:left="720"/>
        <w:rPr>
          <w:rFonts w:ascii="Palatino Linotype" w:hAnsi="Palatino Linotype"/>
          <w:b/>
        </w:rPr>
      </w:pPr>
    </w:p>
    <w:p w14:paraId="6E076B0C" w14:textId="77777777" w:rsidR="00C1765B" w:rsidRDefault="00C1765B" w:rsidP="00C1765B">
      <w:pPr>
        <w:rPr>
          <w:rFonts w:ascii="Palatino Linotype" w:hAnsi="Palatino Linotype"/>
          <w:b/>
        </w:rPr>
      </w:pPr>
    </w:p>
    <w:p w14:paraId="1C0C5AB7" w14:textId="77777777" w:rsidR="00C1765B" w:rsidRDefault="00C1765B" w:rsidP="00C1765B">
      <w:pPr>
        <w:ind w:left="720"/>
        <w:rPr>
          <w:rFonts w:ascii="Palatino Linotype" w:hAnsi="Palatino Linotype"/>
          <w:b/>
        </w:rPr>
      </w:pPr>
      <w:proofErr w:type="gramStart"/>
      <w:r>
        <w:rPr>
          <w:rFonts w:ascii="Palatino Linotype" w:hAnsi="Palatino Linotype"/>
          <w:b/>
        </w:rPr>
        <w:t xml:space="preserve">Model by comparing/contrasting theocracy and </w:t>
      </w:r>
      <w:r w:rsidRPr="00AD3A48">
        <w:rPr>
          <w:rFonts w:ascii="Palatino Linotype" w:hAnsi="Palatino Linotype"/>
          <w:b/>
        </w:rPr>
        <w:t>monarchy</w:t>
      </w:r>
      <w:r>
        <w:rPr>
          <w:rFonts w:ascii="Palatino Linotype" w:hAnsi="Palatino Linotype"/>
          <w:b/>
        </w:rPr>
        <w:t xml:space="preserve"> on </w:t>
      </w:r>
      <w:proofErr w:type="spellStart"/>
      <w:r>
        <w:rPr>
          <w:rFonts w:ascii="Palatino Linotype" w:hAnsi="Palatino Linotype"/>
          <w:b/>
        </w:rPr>
        <w:t>SmartBoard</w:t>
      </w:r>
      <w:proofErr w:type="spellEnd"/>
      <w:r>
        <w:rPr>
          <w:rFonts w:ascii="Palatino Linotype" w:hAnsi="Palatino Linotype"/>
          <w:b/>
        </w:rPr>
        <w:t xml:space="preserve"> using Venn diagram.</w:t>
      </w:r>
      <w:proofErr w:type="gramEnd"/>
      <w:r>
        <w:rPr>
          <w:rFonts w:ascii="Palatino Linotype" w:hAnsi="Palatino Linotype"/>
          <w:b/>
        </w:rPr>
        <w:t xml:space="preserve">   Ask the students if they can name some characteristics of </w:t>
      </w:r>
      <w:proofErr w:type="gramStart"/>
      <w:r>
        <w:rPr>
          <w:rFonts w:ascii="Palatino Linotype" w:hAnsi="Palatino Linotype"/>
          <w:b/>
        </w:rPr>
        <w:t>either form of government and</w:t>
      </w:r>
      <w:proofErr w:type="gramEnd"/>
      <w:r>
        <w:rPr>
          <w:rFonts w:ascii="Palatino Linotype" w:hAnsi="Palatino Linotype"/>
          <w:b/>
        </w:rPr>
        <w:t xml:space="preserve"> where does it belong on the Venn diagram </w:t>
      </w:r>
    </w:p>
    <w:p w14:paraId="3BDEC37F" w14:textId="77777777" w:rsidR="00C1765B" w:rsidRDefault="00C1765B" w:rsidP="00C1765B">
      <w:pPr>
        <w:ind w:left="720"/>
        <w:rPr>
          <w:rFonts w:ascii="Palatino Linotype" w:hAnsi="Palatino Linotype"/>
          <w:b/>
        </w:rPr>
      </w:pPr>
    </w:p>
    <w:p w14:paraId="73FCADF1" w14:textId="2100EF08" w:rsidR="00271EEC" w:rsidRDefault="003B60BA" w:rsidP="00C1765B">
      <w:pPr>
        <w:ind w:left="720"/>
        <w:rPr>
          <w:rFonts w:ascii="Palatino Linotype" w:hAnsi="Palatino Linotype"/>
          <w:b/>
        </w:rPr>
      </w:pPr>
      <w:r>
        <w:rPr>
          <w:rFonts w:ascii="Palatino Linotype" w:hAnsi="Palatino Linotype"/>
          <w:b/>
        </w:rPr>
        <w:t xml:space="preserve">Show </w:t>
      </w:r>
      <w:commentRangeStart w:id="18"/>
      <w:r w:rsidR="00315884">
        <w:rPr>
          <w:rFonts w:ascii="Palatino Linotype" w:hAnsi="Palatino Linotype"/>
          <w:b/>
        </w:rPr>
        <w:t>P</w:t>
      </w:r>
      <w:r w:rsidR="00271EEC">
        <w:rPr>
          <w:rFonts w:ascii="Palatino Linotype" w:hAnsi="Palatino Linotype"/>
          <w:b/>
        </w:rPr>
        <w:t xml:space="preserve">owerPoint overview of democracy in </w:t>
      </w:r>
      <w:r w:rsidR="00315884">
        <w:rPr>
          <w:rFonts w:ascii="Palatino Linotype" w:hAnsi="Palatino Linotype"/>
          <w:b/>
        </w:rPr>
        <w:t xml:space="preserve">Ancient Greece.  </w:t>
      </w:r>
      <w:commentRangeEnd w:id="18"/>
      <w:r w:rsidR="00CF084B">
        <w:rPr>
          <w:rStyle w:val="CommentReference"/>
        </w:rPr>
        <w:commentReference w:id="18"/>
      </w:r>
      <w:commentRangeStart w:id="19"/>
      <w:r w:rsidR="00315884">
        <w:rPr>
          <w:rFonts w:ascii="Palatino Linotype" w:hAnsi="Palatino Linotype"/>
          <w:b/>
        </w:rPr>
        <w:t>Watch video on</w:t>
      </w:r>
      <w:r w:rsidR="00271EEC">
        <w:rPr>
          <w:rFonts w:ascii="Palatino Linotype" w:hAnsi="Palatino Linotype"/>
          <w:b/>
        </w:rPr>
        <w:t xml:space="preserve"> </w:t>
      </w:r>
      <w:r w:rsidR="00271EEC" w:rsidRPr="00271EEC">
        <w:rPr>
          <w:rFonts w:ascii="Palatino Linotype" w:hAnsi="Palatino Linotype"/>
          <w:b/>
        </w:rPr>
        <w:t>Athenian Democracy</w:t>
      </w:r>
      <w:r w:rsidR="00F62A3B">
        <w:rPr>
          <w:rFonts w:ascii="Palatino Linotype" w:hAnsi="Palatino Linotype"/>
          <w:b/>
        </w:rPr>
        <w:t>.</w:t>
      </w:r>
      <w:commentRangeEnd w:id="19"/>
      <w:r w:rsidR="00CF084B">
        <w:rPr>
          <w:rStyle w:val="CommentReference"/>
        </w:rPr>
        <w:commentReference w:id="19"/>
      </w:r>
      <w:r w:rsidR="00F62A3B">
        <w:rPr>
          <w:rFonts w:ascii="Palatino Linotype" w:hAnsi="Palatino Linotype"/>
          <w:b/>
        </w:rPr>
        <w:t xml:space="preserve">  </w:t>
      </w:r>
      <w:hyperlink r:id="rId8" w:history="1">
        <w:r w:rsidR="00271EEC" w:rsidRPr="00F81AFC">
          <w:rPr>
            <w:rStyle w:val="Hyperlink"/>
            <w:rFonts w:ascii="Palatino Linotype" w:hAnsi="Palatino Linotype"/>
            <w:b/>
          </w:rPr>
          <w:t>https://www.youtube.com/watch?v=vvnTx80yhIg</w:t>
        </w:r>
      </w:hyperlink>
    </w:p>
    <w:p w14:paraId="35E4E551" w14:textId="529E97C5" w:rsidR="00C42F17" w:rsidRPr="00796C3D" w:rsidRDefault="003B60BA" w:rsidP="00315884">
      <w:pPr>
        <w:ind w:left="720"/>
        <w:rPr>
          <w:rFonts w:ascii="Palatino Linotype" w:hAnsi="Palatino Linotype"/>
          <w:b/>
        </w:rPr>
      </w:pPr>
      <w:r>
        <w:rPr>
          <w:rFonts w:ascii="Palatino Linotype" w:hAnsi="Palatino Linotype"/>
          <w:b/>
        </w:rPr>
        <w:t xml:space="preserve">Hand out </w:t>
      </w:r>
      <w:r w:rsidR="00271EEC">
        <w:rPr>
          <w:rFonts w:ascii="Palatino Linotype" w:hAnsi="Palatino Linotype"/>
          <w:b/>
        </w:rPr>
        <w:t xml:space="preserve">Venn </w:t>
      </w:r>
      <w:r w:rsidR="00AD3A48">
        <w:rPr>
          <w:rFonts w:ascii="Palatino Linotype" w:hAnsi="Palatino Linotype"/>
          <w:b/>
        </w:rPr>
        <w:t>diagram</w:t>
      </w:r>
      <w:r>
        <w:rPr>
          <w:rFonts w:ascii="Palatino Linotype" w:hAnsi="Palatino Linotype"/>
          <w:b/>
        </w:rPr>
        <w:t xml:space="preserve"> and group class into </w:t>
      </w:r>
      <w:r w:rsidR="00271EEC">
        <w:rPr>
          <w:rFonts w:ascii="Palatino Linotype" w:hAnsi="Palatino Linotype"/>
          <w:b/>
        </w:rPr>
        <w:t>6</w:t>
      </w:r>
      <w:r>
        <w:rPr>
          <w:rFonts w:ascii="Palatino Linotype" w:hAnsi="Palatino Linotype"/>
          <w:b/>
        </w:rPr>
        <w:t xml:space="preserve"> groups.  Assign each </w:t>
      </w:r>
      <w:r w:rsidR="00AD3A48">
        <w:rPr>
          <w:rFonts w:ascii="Palatino Linotype" w:hAnsi="Palatino Linotype"/>
          <w:b/>
        </w:rPr>
        <w:t>group two</w:t>
      </w:r>
      <w:r w:rsidR="00271EEC">
        <w:rPr>
          <w:rFonts w:ascii="Palatino Linotype" w:hAnsi="Palatino Linotype"/>
          <w:b/>
        </w:rPr>
        <w:t xml:space="preserve"> forms of government (democracy and</w:t>
      </w:r>
      <w:r w:rsidR="00271EEC" w:rsidRPr="00271EEC">
        <w:rPr>
          <w:rFonts w:ascii="Palatino Linotype" w:hAnsi="Palatino Linotype"/>
          <w:b/>
        </w:rPr>
        <w:t xml:space="preserve"> tyranny</w:t>
      </w:r>
      <w:r w:rsidR="00271EEC">
        <w:rPr>
          <w:rFonts w:ascii="Palatino Linotype" w:hAnsi="Palatino Linotype"/>
          <w:b/>
        </w:rPr>
        <w:t xml:space="preserve">, </w:t>
      </w:r>
      <w:r w:rsidR="00271EEC" w:rsidRPr="00271EEC">
        <w:rPr>
          <w:rFonts w:ascii="Palatino Linotype" w:hAnsi="Palatino Linotype"/>
          <w:b/>
        </w:rPr>
        <w:t>democracy</w:t>
      </w:r>
      <w:r w:rsidR="00271EEC">
        <w:rPr>
          <w:rFonts w:ascii="Palatino Linotype" w:hAnsi="Palatino Linotype"/>
          <w:b/>
        </w:rPr>
        <w:t xml:space="preserve"> and</w:t>
      </w:r>
      <w:r w:rsidR="00271EEC" w:rsidRPr="00271EEC">
        <w:rPr>
          <w:rFonts w:ascii="Palatino Linotype" w:hAnsi="Palatino Linotype"/>
          <w:b/>
        </w:rPr>
        <w:t xml:space="preserve"> oligarchy</w:t>
      </w:r>
      <w:r w:rsidR="00271EEC">
        <w:rPr>
          <w:rFonts w:ascii="Palatino Linotype" w:hAnsi="Palatino Linotype"/>
          <w:b/>
        </w:rPr>
        <w:t>, etc…)</w:t>
      </w:r>
      <w:r w:rsidR="00271EEC" w:rsidRPr="00271EEC">
        <w:rPr>
          <w:rFonts w:ascii="Palatino Linotype" w:hAnsi="Palatino Linotype"/>
          <w:b/>
        </w:rPr>
        <w:t xml:space="preserve"> </w:t>
      </w:r>
      <w:r w:rsidR="00271EEC">
        <w:rPr>
          <w:rFonts w:ascii="Palatino Linotype" w:hAnsi="Palatino Linotype"/>
          <w:b/>
        </w:rPr>
        <w:t xml:space="preserve">to </w:t>
      </w:r>
      <w:r w:rsidR="004E3637">
        <w:rPr>
          <w:rFonts w:ascii="Palatino Linotype" w:hAnsi="Palatino Linotype"/>
          <w:b/>
        </w:rPr>
        <w:t>show the logical relationships of their two forms of government</w:t>
      </w:r>
      <w:r>
        <w:rPr>
          <w:rFonts w:ascii="Palatino Linotype" w:hAnsi="Palatino Linotype"/>
          <w:b/>
        </w:rPr>
        <w:t>.</w:t>
      </w:r>
      <w:r w:rsidR="00271EEC">
        <w:rPr>
          <w:rFonts w:ascii="Palatino Linotype" w:hAnsi="Palatino Linotype"/>
          <w:b/>
        </w:rPr>
        <w:t xml:space="preserve">  </w:t>
      </w:r>
      <w:r w:rsidR="0068068A">
        <w:rPr>
          <w:rFonts w:ascii="Palatino Linotype" w:hAnsi="Palatino Linotype"/>
          <w:b/>
        </w:rPr>
        <w:t xml:space="preserve">Assist with </w:t>
      </w:r>
      <w:r w:rsidR="00A07A9F">
        <w:rPr>
          <w:rFonts w:ascii="Palatino Linotype" w:hAnsi="Palatino Linotype"/>
          <w:b/>
        </w:rPr>
        <w:t xml:space="preserve">Scaffold from prior knowledge of </w:t>
      </w:r>
      <w:r w:rsidR="0068068A">
        <w:rPr>
          <w:rFonts w:ascii="Palatino Linotype" w:hAnsi="Palatino Linotype"/>
          <w:b/>
        </w:rPr>
        <w:t xml:space="preserve">theocracy and commonalities with monarchy.  </w:t>
      </w:r>
      <w:r w:rsidR="00A07A9F">
        <w:rPr>
          <w:rFonts w:ascii="Palatino Linotype" w:hAnsi="Palatino Linotype"/>
          <w:b/>
        </w:rPr>
        <w:t xml:space="preserve"> </w:t>
      </w:r>
    </w:p>
    <w:p w14:paraId="293E31B7" w14:textId="77777777" w:rsidR="00C42F17" w:rsidRPr="00796C3D" w:rsidRDefault="00C42F17" w:rsidP="00C42F17">
      <w:pPr>
        <w:rPr>
          <w:rFonts w:ascii="Palatino Linotype" w:hAnsi="Palatino Linotype"/>
          <w:b/>
        </w:rPr>
      </w:pPr>
    </w:p>
    <w:p w14:paraId="5205F26D" w14:textId="77777777"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w:t>
      </w:r>
      <w:r w:rsidRPr="001C346D">
        <w:rPr>
          <w:rFonts w:ascii="Palatino Linotype" w:hAnsi="Palatino Linotype"/>
          <w:sz w:val="18"/>
          <w:szCs w:val="18"/>
        </w:rPr>
        <w:t>Identify the instructional grouping (whole class, small groups, pairs, individuals) you will use in each phase of instruction</w:t>
      </w:r>
      <w:r w:rsidRPr="00796C3D">
        <w:rPr>
          <w:rFonts w:ascii="Palatino Linotype" w:hAnsi="Palatino Linotype"/>
          <w:sz w:val="18"/>
          <w:szCs w:val="18"/>
        </w:rPr>
        <w:t>.</w:t>
      </w:r>
    </w:p>
    <w:p w14:paraId="23D5EA59" w14:textId="77777777" w:rsidR="001D0527" w:rsidRDefault="001D0527" w:rsidP="00C42F17">
      <w:pPr>
        <w:ind w:left="720"/>
        <w:rPr>
          <w:rFonts w:ascii="Palatino Linotype" w:hAnsi="Palatino Linotype"/>
          <w:sz w:val="20"/>
          <w:szCs w:val="20"/>
        </w:rPr>
      </w:pPr>
    </w:p>
    <w:p w14:paraId="7C7794B5" w14:textId="77777777" w:rsidR="00271537" w:rsidRDefault="00271EEC" w:rsidP="00C42F17">
      <w:pPr>
        <w:ind w:left="720"/>
        <w:rPr>
          <w:rFonts w:ascii="Palatino Linotype" w:hAnsi="Palatino Linotype"/>
          <w:b/>
          <w:szCs w:val="20"/>
        </w:rPr>
      </w:pPr>
      <w:r>
        <w:rPr>
          <w:rFonts w:ascii="Palatino Linotype" w:hAnsi="Palatino Linotype"/>
          <w:b/>
          <w:szCs w:val="20"/>
        </w:rPr>
        <w:t>6</w:t>
      </w:r>
      <w:r w:rsidR="001D0527" w:rsidRPr="0001166F">
        <w:rPr>
          <w:rFonts w:ascii="Palatino Linotype" w:hAnsi="Palatino Linotype"/>
          <w:b/>
          <w:szCs w:val="20"/>
        </w:rPr>
        <w:t xml:space="preserve"> groups (</w:t>
      </w:r>
      <w:r>
        <w:rPr>
          <w:rFonts w:ascii="Palatino Linotype" w:hAnsi="Palatino Linotype"/>
          <w:b/>
          <w:szCs w:val="20"/>
        </w:rPr>
        <w:t>3</w:t>
      </w:r>
      <w:r w:rsidR="001D0527" w:rsidRPr="0001166F">
        <w:rPr>
          <w:rFonts w:ascii="Palatino Linotype" w:hAnsi="Palatino Linotype"/>
          <w:b/>
          <w:szCs w:val="20"/>
        </w:rPr>
        <w:t>-</w:t>
      </w:r>
      <w:r>
        <w:rPr>
          <w:rFonts w:ascii="Palatino Linotype" w:hAnsi="Palatino Linotype"/>
          <w:b/>
          <w:szCs w:val="20"/>
        </w:rPr>
        <w:t>5 in each group) will be given two forms of government.</w:t>
      </w:r>
      <w:r w:rsidR="004E3637">
        <w:rPr>
          <w:rFonts w:ascii="Palatino Linotype" w:hAnsi="Palatino Linotype"/>
          <w:b/>
          <w:szCs w:val="20"/>
        </w:rPr>
        <w:t xml:space="preserve">  </w:t>
      </w:r>
      <w:r w:rsidR="00004B79">
        <w:rPr>
          <w:rFonts w:ascii="Palatino Linotype" w:hAnsi="Palatino Linotype"/>
          <w:b/>
          <w:szCs w:val="20"/>
        </w:rPr>
        <w:t>Students will research the different forms of government and fill out their Venn diagrams</w:t>
      </w:r>
      <w:r w:rsidR="00271537">
        <w:rPr>
          <w:rFonts w:ascii="Palatino Linotype" w:hAnsi="Palatino Linotype"/>
          <w:b/>
          <w:szCs w:val="20"/>
        </w:rPr>
        <w:t xml:space="preserve"> from primary sources</w:t>
      </w:r>
      <w:r w:rsidR="00004B79">
        <w:rPr>
          <w:rFonts w:ascii="Palatino Linotype" w:hAnsi="Palatino Linotype"/>
          <w:b/>
          <w:szCs w:val="20"/>
        </w:rPr>
        <w:t>.</w:t>
      </w:r>
    </w:p>
    <w:p w14:paraId="58332608" w14:textId="062B178E" w:rsidR="00271537" w:rsidRDefault="00271537" w:rsidP="00C42F17">
      <w:pPr>
        <w:ind w:left="720"/>
        <w:rPr>
          <w:rFonts w:ascii="Palatino Linotype" w:hAnsi="Palatino Linotype"/>
          <w:b/>
          <w:szCs w:val="20"/>
        </w:rPr>
      </w:pPr>
      <w:r>
        <w:rPr>
          <w:rFonts w:ascii="Palatino Linotype" w:hAnsi="Palatino Linotype"/>
          <w:b/>
          <w:szCs w:val="20"/>
        </w:rPr>
        <w:t xml:space="preserve">Democracy- </w:t>
      </w:r>
      <w:hyperlink r:id="rId9" w:history="1">
        <w:r w:rsidRPr="004327BA">
          <w:rPr>
            <w:rStyle w:val="Hyperlink"/>
            <w:rFonts w:ascii="Palatino Linotype" w:hAnsi="Palatino Linotype"/>
            <w:b/>
            <w:szCs w:val="20"/>
          </w:rPr>
          <w:t>http://www.agathe.gr/democracy/the_athenian_aristocracy.html</w:t>
        </w:r>
      </w:hyperlink>
    </w:p>
    <w:p w14:paraId="56059C21" w14:textId="512C1CC2" w:rsidR="00271537" w:rsidRDefault="00271537" w:rsidP="00C42F17">
      <w:pPr>
        <w:ind w:left="720"/>
        <w:rPr>
          <w:rFonts w:ascii="Palatino Linotype" w:hAnsi="Palatino Linotype"/>
          <w:b/>
          <w:szCs w:val="20"/>
        </w:rPr>
      </w:pPr>
      <w:r>
        <w:rPr>
          <w:rFonts w:ascii="Palatino Linotype" w:hAnsi="Palatino Linotype"/>
          <w:b/>
          <w:szCs w:val="20"/>
        </w:rPr>
        <w:t xml:space="preserve">Tyranny- </w:t>
      </w:r>
      <w:hyperlink r:id="rId10" w:history="1">
        <w:r w:rsidRPr="004327BA">
          <w:rPr>
            <w:rStyle w:val="Hyperlink"/>
            <w:rFonts w:ascii="Palatino Linotype" w:hAnsi="Palatino Linotype"/>
            <w:b/>
            <w:szCs w:val="20"/>
          </w:rPr>
          <w:t>http://www.fordham.edu/Halsall/ancient/650tyranny.asp</w:t>
        </w:r>
      </w:hyperlink>
    </w:p>
    <w:p w14:paraId="70A01692" w14:textId="426481A6" w:rsidR="00271537" w:rsidRDefault="00271537" w:rsidP="00C42F17">
      <w:pPr>
        <w:ind w:left="720"/>
        <w:rPr>
          <w:rFonts w:ascii="Palatino Linotype" w:hAnsi="Palatino Linotype"/>
          <w:b/>
          <w:szCs w:val="20"/>
        </w:rPr>
      </w:pPr>
      <w:r>
        <w:rPr>
          <w:rFonts w:ascii="Palatino Linotype" w:hAnsi="Palatino Linotype"/>
          <w:b/>
          <w:szCs w:val="20"/>
        </w:rPr>
        <w:t xml:space="preserve">Oligarchy- </w:t>
      </w:r>
      <w:hyperlink r:id="rId11" w:history="1">
        <w:r w:rsidRPr="004327BA">
          <w:rPr>
            <w:rStyle w:val="Hyperlink"/>
            <w:rFonts w:ascii="Palatino Linotype" w:hAnsi="Palatino Linotype"/>
            <w:b/>
            <w:szCs w:val="20"/>
          </w:rPr>
          <w:t>http://www.perseus.tufts.edu/hopper/text?doc=Perseus%3Atext%3A1999.04.0009%3Achapter%3D12%3Asection%3D1%3Asubsection%3D17</w:t>
        </w:r>
      </w:hyperlink>
    </w:p>
    <w:p w14:paraId="60ACAF6D" w14:textId="2492F615" w:rsidR="00271537" w:rsidRDefault="00CD06F0" w:rsidP="00C42F17">
      <w:pPr>
        <w:ind w:left="720"/>
        <w:rPr>
          <w:rFonts w:ascii="Palatino Linotype" w:hAnsi="Palatino Linotype"/>
          <w:b/>
          <w:szCs w:val="20"/>
        </w:rPr>
      </w:pPr>
      <w:r>
        <w:rPr>
          <w:rFonts w:ascii="Palatino Linotype" w:hAnsi="Palatino Linotype"/>
          <w:b/>
          <w:szCs w:val="20"/>
        </w:rPr>
        <w:t xml:space="preserve">Monarchy- </w:t>
      </w:r>
      <w:hyperlink r:id="rId12" w:history="1">
        <w:r w:rsidRPr="004327BA">
          <w:rPr>
            <w:rStyle w:val="Hyperlink"/>
            <w:rFonts w:ascii="Palatino Linotype" w:hAnsi="Palatino Linotype"/>
            <w:b/>
            <w:szCs w:val="20"/>
          </w:rPr>
          <w:t>http://ezproxy.library.uvic.ca/login?url=http://www.oceanalaw.com/gateway/gateway.asp?ID=31&amp;SessionID={6F2C5839-163B-4C85-B75B-B21A7CE35C18}</w:t>
        </w:r>
      </w:hyperlink>
    </w:p>
    <w:p w14:paraId="3AB373CF" w14:textId="77777777" w:rsidR="00CD06F0" w:rsidRDefault="00CD06F0" w:rsidP="00C42F17">
      <w:pPr>
        <w:ind w:left="720"/>
        <w:rPr>
          <w:rFonts w:ascii="Palatino Linotype" w:hAnsi="Palatino Linotype"/>
          <w:b/>
          <w:szCs w:val="20"/>
        </w:rPr>
      </w:pPr>
    </w:p>
    <w:p w14:paraId="608C243C" w14:textId="20B5A534" w:rsidR="001D0527" w:rsidRDefault="00004B79" w:rsidP="00C42F17">
      <w:pPr>
        <w:ind w:left="720"/>
        <w:rPr>
          <w:ins w:id="20" w:author="Timothy Quezada" w:date="2014-11-20T10:29:00Z"/>
          <w:rFonts w:ascii="Palatino Linotype" w:hAnsi="Palatino Linotype"/>
          <w:b/>
          <w:sz w:val="20"/>
          <w:szCs w:val="20"/>
        </w:rPr>
      </w:pPr>
      <w:r>
        <w:rPr>
          <w:rFonts w:ascii="Palatino Linotype" w:hAnsi="Palatino Linotype"/>
          <w:b/>
          <w:szCs w:val="20"/>
        </w:rPr>
        <w:t xml:space="preserve">  When all students are complete, I will project a 4 circle Venn diagram to </w:t>
      </w:r>
      <w:r w:rsidR="00C1765B">
        <w:rPr>
          <w:rFonts w:ascii="Palatino Linotype" w:hAnsi="Palatino Linotype"/>
          <w:b/>
          <w:szCs w:val="20"/>
        </w:rPr>
        <w:t>incorporate</w:t>
      </w:r>
      <w:r>
        <w:rPr>
          <w:rFonts w:ascii="Palatino Linotype" w:hAnsi="Palatino Linotype"/>
          <w:b/>
          <w:szCs w:val="20"/>
        </w:rPr>
        <w:t xml:space="preserve"> the four forms of government.  I will have each member from each </w:t>
      </w:r>
      <w:r>
        <w:rPr>
          <w:rFonts w:ascii="Palatino Linotype" w:hAnsi="Palatino Linotype"/>
          <w:b/>
          <w:szCs w:val="20"/>
        </w:rPr>
        <w:lastRenderedPageBreak/>
        <w:t>group fill in one relationship on the Venn diagram.</w:t>
      </w:r>
      <w:r w:rsidR="00CD06F0">
        <w:rPr>
          <w:rFonts w:ascii="Palatino Linotype" w:hAnsi="Palatino Linotype"/>
          <w:b/>
          <w:szCs w:val="20"/>
        </w:rPr>
        <w:t xml:space="preserve">  All other students will fill out their 4 circle Venn diagram.</w:t>
      </w:r>
      <w:r>
        <w:rPr>
          <w:rFonts w:ascii="Palatino Linotype" w:hAnsi="Palatino Linotype"/>
          <w:b/>
          <w:szCs w:val="20"/>
        </w:rPr>
        <w:t xml:space="preserve">  </w:t>
      </w:r>
    </w:p>
    <w:p w14:paraId="2E579CC6" w14:textId="77777777" w:rsidR="00004B79" w:rsidRDefault="00004B79" w:rsidP="00C42F17">
      <w:pPr>
        <w:ind w:left="720"/>
        <w:rPr>
          <w:rFonts w:ascii="Palatino Linotype" w:hAnsi="Palatino Linotype"/>
          <w:b/>
        </w:rPr>
      </w:pPr>
    </w:p>
    <w:p w14:paraId="49321B3C"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224BAC42" w14:textId="77777777" w:rsidR="00C42F17" w:rsidRDefault="00C42F17" w:rsidP="003B60BA">
      <w:pPr>
        <w:ind w:left="720"/>
        <w:rPr>
          <w:rFonts w:ascii="Palatino Linotype" w:hAnsi="Palatino Linotype"/>
          <w:b/>
          <w:u w:val="single"/>
        </w:rPr>
      </w:pPr>
      <w:bookmarkStart w:id="21" w:name="_GoBack"/>
      <w:bookmarkEnd w:id="21"/>
    </w:p>
    <w:p w14:paraId="31D43701" w14:textId="6C518BFC" w:rsidR="00004B79" w:rsidRPr="00004B79" w:rsidRDefault="00004B79" w:rsidP="003B60BA">
      <w:pPr>
        <w:ind w:left="720"/>
        <w:rPr>
          <w:rFonts w:ascii="Palatino Linotype" w:hAnsi="Palatino Linotype"/>
          <w:b/>
        </w:rPr>
      </w:pPr>
      <w:r w:rsidRPr="00004B79">
        <w:rPr>
          <w:rFonts w:ascii="Palatino Linotype" w:hAnsi="Palatino Linotype"/>
          <w:b/>
        </w:rPr>
        <w:t xml:space="preserve">To close the lesson, </w:t>
      </w:r>
      <w:r>
        <w:rPr>
          <w:rFonts w:ascii="Palatino Linotype" w:hAnsi="Palatino Linotype"/>
          <w:b/>
        </w:rPr>
        <w:t xml:space="preserve">I will ask students what form of government would work the best if it was in our classroom.  </w:t>
      </w:r>
    </w:p>
    <w:p w14:paraId="69BF5E30" w14:textId="77777777" w:rsidR="00004B79" w:rsidRDefault="00004B79" w:rsidP="003B60BA">
      <w:pPr>
        <w:ind w:left="720"/>
        <w:rPr>
          <w:rFonts w:ascii="Palatino Linotype" w:hAnsi="Palatino Linotype"/>
          <w:b/>
          <w:u w:val="single"/>
        </w:rPr>
      </w:pPr>
    </w:p>
    <w:p w14:paraId="4C1C2330" w14:textId="77777777" w:rsidR="00C42F17" w:rsidRPr="00796C3D" w:rsidRDefault="002D5629" w:rsidP="00C42F17">
      <w:pPr>
        <w:rPr>
          <w:rFonts w:ascii="Palatino Linotype" w:hAnsi="Palatino Linotype"/>
          <w:b/>
          <w:u w:val="single"/>
        </w:rPr>
      </w:pPr>
      <w:r>
        <w:rPr>
          <w:rStyle w:val="CommentReference"/>
        </w:rPr>
        <w:commentReference w:id="22"/>
      </w:r>
    </w:p>
    <w:p w14:paraId="6E7EBFA7"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0F8B53FF"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06481714"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6F220785"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078767C4"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70A473C9"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6FFADEF4"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7A0C54A7"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16AA050D" w14:textId="77777777" w:rsidR="00C42F17" w:rsidRPr="00491114" w:rsidRDefault="00C42F17" w:rsidP="001D793D">
            <w:pPr>
              <w:rPr>
                <w:rFonts w:ascii="Palatino Linotype" w:eastAsia="Times New Roman" w:hAnsi="Palatino Linotype"/>
              </w:rPr>
            </w:pPr>
          </w:p>
          <w:p w14:paraId="139092B3" w14:textId="74370001" w:rsidR="00C42F17" w:rsidRPr="00491114" w:rsidRDefault="001C346D" w:rsidP="001D793D">
            <w:pPr>
              <w:rPr>
                <w:rFonts w:ascii="Palatino Linotype" w:eastAsia="Times New Roman" w:hAnsi="Palatino Linotype"/>
              </w:rPr>
            </w:pPr>
            <w:r>
              <w:rPr>
                <w:rFonts w:ascii="Palatino Linotype" w:eastAsia="Times New Roman" w:hAnsi="Palatino Linotype"/>
              </w:rPr>
              <w:t>Bobby</w:t>
            </w:r>
          </w:p>
          <w:p w14:paraId="2C58A1BD" w14:textId="77777777" w:rsidR="00C42F17" w:rsidRPr="00491114" w:rsidRDefault="00C42F17" w:rsidP="001D793D">
            <w:pPr>
              <w:rPr>
                <w:rFonts w:ascii="Palatino Linotype" w:eastAsia="Times New Roman" w:hAnsi="Palatino Linotype"/>
              </w:rPr>
            </w:pPr>
          </w:p>
          <w:p w14:paraId="5F4198CA" w14:textId="77777777" w:rsidR="00C42F17" w:rsidRPr="00491114" w:rsidRDefault="00C42F17" w:rsidP="001D793D">
            <w:pPr>
              <w:rPr>
                <w:rFonts w:ascii="Palatino Linotype" w:eastAsia="Times New Roman" w:hAnsi="Palatino Linotype"/>
              </w:rPr>
            </w:pPr>
          </w:p>
          <w:p w14:paraId="728F6202"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AFE4C3" w14:textId="0DC2B02D" w:rsidR="00C42F17" w:rsidRPr="00491114" w:rsidRDefault="001C346D" w:rsidP="001C346D">
            <w:pPr>
              <w:rPr>
                <w:rFonts w:ascii="Palatino Linotype" w:eastAsia="Times New Roman" w:hAnsi="Palatino Linotype"/>
              </w:rPr>
            </w:pPr>
            <w:r>
              <w:rPr>
                <w:rFonts w:ascii="Palatino Linotype" w:eastAsia="Times New Roman" w:hAnsi="Palatino Linotype"/>
              </w:rPr>
              <w:t>Diagnosed ADHD from IEP.  Issues with focusing.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14A8769" w14:textId="77777777" w:rsidR="00C42F17" w:rsidRDefault="001C346D" w:rsidP="001D793D">
            <w:pPr>
              <w:rPr>
                <w:rFonts w:ascii="Palatino Linotype" w:eastAsia="Times New Roman" w:hAnsi="Palatino Linotype"/>
              </w:rPr>
            </w:pPr>
            <w:r>
              <w:rPr>
                <w:rFonts w:ascii="Palatino Linotype" w:eastAsia="Times New Roman" w:hAnsi="Palatino Linotype"/>
              </w:rPr>
              <w:t>Group with more focused students.  Prompt as needed.</w:t>
            </w:r>
          </w:p>
          <w:p w14:paraId="53E7AE08" w14:textId="13399453" w:rsidR="003B60BA" w:rsidRPr="00491114" w:rsidRDefault="003B60BA" w:rsidP="001D793D">
            <w:pPr>
              <w:rPr>
                <w:rFonts w:ascii="Palatino Linotype" w:eastAsia="Times New Roman" w:hAnsi="Palatino Linotype"/>
              </w:rPr>
            </w:pPr>
            <w:r>
              <w:rPr>
                <w:rFonts w:ascii="Palatino Linotype" w:eastAsia="Times New Roman" w:hAnsi="Palatino Linotype"/>
              </w:rPr>
              <w:t>Allow Para to assist.</w:t>
            </w:r>
          </w:p>
        </w:tc>
      </w:tr>
      <w:tr w:rsidR="00C42F17" w:rsidRPr="00491114" w14:paraId="1FFFCF9F"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46188327" w14:textId="77777777" w:rsidR="00C42F17" w:rsidRPr="00491114" w:rsidRDefault="00C42F17" w:rsidP="001D793D">
            <w:pPr>
              <w:rPr>
                <w:rFonts w:ascii="Palatino Linotype" w:eastAsia="Times New Roman" w:hAnsi="Palatino Linotype"/>
              </w:rPr>
            </w:pPr>
          </w:p>
          <w:p w14:paraId="356C4C01" w14:textId="7D082CDB" w:rsidR="00C42F17" w:rsidRPr="00491114" w:rsidRDefault="001C346D" w:rsidP="001D793D">
            <w:pPr>
              <w:rPr>
                <w:rFonts w:ascii="Palatino Linotype" w:eastAsia="Times New Roman" w:hAnsi="Palatino Linotype"/>
              </w:rPr>
            </w:pPr>
            <w:r>
              <w:rPr>
                <w:rFonts w:ascii="Palatino Linotype" w:eastAsia="Times New Roman" w:hAnsi="Palatino Linotype"/>
              </w:rPr>
              <w:t>Steve</w:t>
            </w:r>
          </w:p>
          <w:p w14:paraId="16AC9E3A" w14:textId="77777777" w:rsidR="00C42F17" w:rsidRPr="00491114" w:rsidRDefault="00C42F17" w:rsidP="001D793D">
            <w:pPr>
              <w:rPr>
                <w:rFonts w:ascii="Palatino Linotype" w:eastAsia="Times New Roman" w:hAnsi="Palatino Linotype"/>
              </w:rPr>
            </w:pPr>
          </w:p>
          <w:p w14:paraId="773EE511" w14:textId="77777777" w:rsidR="00C42F17" w:rsidRPr="00491114" w:rsidRDefault="00C42F17" w:rsidP="001D793D">
            <w:pPr>
              <w:rPr>
                <w:rFonts w:ascii="Palatino Linotype" w:eastAsia="Times New Roman" w:hAnsi="Palatino Linotype"/>
              </w:rPr>
            </w:pPr>
          </w:p>
          <w:p w14:paraId="42E6C0C0"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97D5E18" w14:textId="51EEEF2C" w:rsidR="00C42F17" w:rsidRPr="00491114" w:rsidRDefault="001C346D" w:rsidP="001D793D">
            <w:pPr>
              <w:rPr>
                <w:rFonts w:ascii="Palatino Linotype" w:eastAsia="Times New Roman" w:hAnsi="Palatino Linotype"/>
              </w:rPr>
            </w:pPr>
            <w:r>
              <w:rPr>
                <w:rFonts w:ascii="Palatino Linotype" w:eastAsia="Times New Roman" w:hAnsi="Palatino Linotype"/>
              </w:rPr>
              <w:t>Physical disability.  Writing arm in sling.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98F781D" w14:textId="1931FA4A" w:rsidR="00C42F17" w:rsidRPr="00491114" w:rsidRDefault="001C346D" w:rsidP="001D793D">
            <w:pPr>
              <w:rPr>
                <w:rFonts w:ascii="Palatino Linotype" w:eastAsia="Times New Roman" w:hAnsi="Palatino Linotype"/>
              </w:rPr>
            </w:pPr>
            <w:r>
              <w:rPr>
                <w:rFonts w:ascii="Palatino Linotype" w:eastAsia="Times New Roman" w:hAnsi="Palatino Linotype"/>
              </w:rPr>
              <w:t>Group with larger group.  Allow</w:t>
            </w:r>
            <w:r w:rsidR="003B60BA">
              <w:rPr>
                <w:rFonts w:ascii="Palatino Linotype" w:eastAsia="Times New Roman" w:hAnsi="Palatino Linotype"/>
              </w:rPr>
              <w:t xml:space="preserve"> Steve to do research/present.</w:t>
            </w:r>
          </w:p>
        </w:tc>
      </w:tr>
      <w:tr w:rsidR="00C42F17" w:rsidRPr="00491114" w14:paraId="3A404BC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3CCCD7F" w14:textId="77777777" w:rsidR="00C42F17" w:rsidRPr="00491114" w:rsidRDefault="00C42F17" w:rsidP="001D793D">
            <w:pPr>
              <w:rPr>
                <w:rFonts w:ascii="Palatino Linotype" w:eastAsia="Times New Roman" w:hAnsi="Palatino Linotype"/>
              </w:rPr>
            </w:pPr>
          </w:p>
          <w:p w14:paraId="52F44698" w14:textId="3DADCF8F" w:rsidR="00C42F17" w:rsidRPr="00491114" w:rsidRDefault="001C346D" w:rsidP="001D793D">
            <w:pPr>
              <w:rPr>
                <w:rFonts w:ascii="Palatino Linotype" w:eastAsia="Times New Roman" w:hAnsi="Palatino Linotype"/>
              </w:rPr>
            </w:pPr>
            <w:r>
              <w:rPr>
                <w:rFonts w:ascii="Palatino Linotype" w:eastAsia="Times New Roman" w:hAnsi="Palatino Linotype"/>
              </w:rPr>
              <w:t>Yuki</w:t>
            </w:r>
          </w:p>
          <w:p w14:paraId="00451DAC" w14:textId="77777777" w:rsidR="00C42F17" w:rsidRPr="00491114" w:rsidRDefault="00C42F17" w:rsidP="001D793D">
            <w:pPr>
              <w:rPr>
                <w:rFonts w:ascii="Palatino Linotype" w:eastAsia="Times New Roman" w:hAnsi="Palatino Linotype"/>
              </w:rPr>
            </w:pPr>
          </w:p>
          <w:p w14:paraId="76900AE6" w14:textId="77777777" w:rsidR="00C42F17" w:rsidRPr="00491114" w:rsidRDefault="00C42F17" w:rsidP="001D793D">
            <w:pPr>
              <w:rPr>
                <w:rFonts w:ascii="Palatino Linotype" w:eastAsia="Times New Roman" w:hAnsi="Palatino Linotype"/>
              </w:rPr>
            </w:pPr>
          </w:p>
          <w:p w14:paraId="0EFF1B56"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BC864D1" w14:textId="43104875" w:rsidR="00C42F17" w:rsidRPr="00491114" w:rsidRDefault="003B60BA" w:rsidP="001D793D">
            <w:pPr>
              <w:rPr>
                <w:rFonts w:ascii="Palatino Linotype" w:eastAsia="Times New Roman" w:hAnsi="Palatino Linotype"/>
              </w:rPr>
            </w:pPr>
            <w:r>
              <w:rPr>
                <w:rFonts w:ascii="Palatino Linotype" w:eastAsia="Times New Roman" w:hAnsi="Palatino Linotype"/>
              </w:rPr>
              <w:t xml:space="preserve">ELL.  Speaks very poor English.  Progressing with </w:t>
            </w:r>
            <w:r w:rsidR="002B01D0">
              <w:rPr>
                <w:rFonts w:ascii="Palatino Linotype" w:eastAsia="Times New Roman" w:hAnsi="Palatino Linotype"/>
              </w:rPr>
              <w:t xml:space="preserve">pocket </w:t>
            </w:r>
            <w:r>
              <w:rPr>
                <w:rFonts w:ascii="Palatino Linotype" w:eastAsia="Times New Roman" w:hAnsi="Palatino Linotype"/>
              </w:rPr>
              <w:t>translator.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D09712" w14:textId="46F16D0B" w:rsidR="00C42F17" w:rsidRPr="00491114" w:rsidRDefault="00161199" w:rsidP="00161199">
            <w:pPr>
              <w:rPr>
                <w:rFonts w:ascii="Palatino Linotype" w:eastAsia="Times New Roman" w:hAnsi="Palatino Linotype"/>
              </w:rPr>
            </w:pPr>
            <w:r>
              <w:rPr>
                <w:rFonts w:ascii="Palatino Linotype" w:eastAsia="Times New Roman" w:hAnsi="Palatino Linotype"/>
              </w:rPr>
              <w:t>Use/</w:t>
            </w:r>
            <w:r w:rsidR="00004B79">
              <w:rPr>
                <w:rFonts w:ascii="Palatino Linotype" w:eastAsia="Times New Roman" w:hAnsi="Palatino Linotype"/>
              </w:rPr>
              <w:t xml:space="preserve">Model </w:t>
            </w:r>
            <w:r>
              <w:rPr>
                <w:rFonts w:ascii="Palatino Linotype" w:eastAsia="Times New Roman" w:hAnsi="Palatino Linotype"/>
              </w:rPr>
              <w:t>Venn diagram</w:t>
            </w:r>
            <w:commentRangeStart w:id="23"/>
            <w:r w:rsidR="002B01D0">
              <w:rPr>
                <w:rFonts w:ascii="Palatino Linotype" w:eastAsia="Times New Roman" w:hAnsi="Palatino Linotype"/>
              </w:rPr>
              <w:t>.</w:t>
            </w:r>
            <w:r>
              <w:rPr>
                <w:rFonts w:ascii="Palatino Linotype" w:eastAsia="Times New Roman" w:hAnsi="Palatino Linotype"/>
              </w:rPr>
              <w:t xml:space="preserve">  Word wall.  Repeat directions.</w:t>
            </w:r>
            <w:r w:rsidR="002B01D0">
              <w:rPr>
                <w:rFonts w:ascii="Palatino Linotype" w:eastAsia="Times New Roman" w:hAnsi="Palatino Linotype"/>
              </w:rPr>
              <w:t xml:space="preserve">  </w:t>
            </w:r>
            <w:commentRangeEnd w:id="23"/>
            <w:r w:rsidR="00744AE5">
              <w:rPr>
                <w:rStyle w:val="CommentReference"/>
              </w:rPr>
              <w:commentReference w:id="23"/>
            </w:r>
            <w:r w:rsidR="003B60BA">
              <w:rPr>
                <w:rFonts w:ascii="Palatino Linotype" w:eastAsia="Times New Roman" w:hAnsi="Palatino Linotype"/>
              </w:rPr>
              <w:t xml:space="preserve">Group with highly developed bilingual students.  </w:t>
            </w:r>
            <w:r w:rsidR="002B01D0">
              <w:rPr>
                <w:rFonts w:ascii="Palatino Linotype" w:eastAsia="Times New Roman" w:hAnsi="Palatino Linotype"/>
              </w:rPr>
              <w:t>Use pocket translator.</w:t>
            </w:r>
          </w:p>
        </w:tc>
      </w:tr>
    </w:tbl>
    <w:p w14:paraId="4FA8F581" w14:textId="77777777" w:rsidR="00C42F17" w:rsidRPr="00796C3D" w:rsidRDefault="00C42F17" w:rsidP="00C42F17">
      <w:pPr>
        <w:rPr>
          <w:rFonts w:ascii="Palatino Linotype" w:hAnsi="Palatino Linotype"/>
        </w:rPr>
      </w:pPr>
    </w:p>
    <w:p w14:paraId="1FDF3446"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50E5362C" w14:textId="77777777" w:rsidR="00C42F17" w:rsidRPr="00796C3D" w:rsidRDefault="00C42F17" w:rsidP="00C42F17">
      <w:pPr>
        <w:rPr>
          <w:rFonts w:ascii="Palatino Linotype" w:hAnsi="Palatino Linotype"/>
        </w:rPr>
      </w:pPr>
    </w:p>
    <w:p w14:paraId="045C2089"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5D58E67C"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14:paraId="368EFE29" w14:textId="77777777" w:rsidR="00C42F17" w:rsidRPr="00796C3D" w:rsidRDefault="00C42F17" w:rsidP="00C42F17">
      <w:pPr>
        <w:rPr>
          <w:rFonts w:ascii="Palatino Linotype" w:hAnsi="Palatino Linotype"/>
        </w:rPr>
      </w:pPr>
    </w:p>
    <w:p w14:paraId="26B93FF1" w14:textId="77777777" w:rsidR="00C42F17" w:rsidRPr="00796C3D" w:rsidRDefault="00C42F17" w:rsidP="00C42F17">
      <w:pPr>
        <w:rPr>
          <w:rFonts w:ascii="Palatino Linotype" w:hAnsi="Palatino Linotype"/>
          <w:sz w:val="18"/>
          <w:szCs w:val="18"/>
        </w:rPr>
      </w:pPr>
      <w:r w:rsidRPr="00796C3D">
        <w:rPr>
          <w:rFonts w:ascii="Palatino Linotype" w:hAnsi="Palatino Linotype"/>
          <w:b/>
        </w:rPr>
        <w:lastRenderedPageBreak/>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2BD6BA3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67B3D77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795E664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35873891" w14:textId="509378F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3B60BA"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1F91ED1E" w14:textId="77777777" w:rsidR="00C42F17" w:rsidRPr="00796C3D" w:rsidRDefault="00C42F17" w:rsidP="00C42F17">
      <w:pPr>
        <w:rPr>
          <w:rFonts w:ascii="Palatino Linotype" w:hAnsi="Palatino Linotype"/>
          <w:b/>
        </w:rPr>
      </w:pPr>
      <w:r w:rsidRPr="00796C3D">
        <w:rPr>
          <w:rFonts w:ascii="Palatino Linotype" w:hAnsi="Palatino Linotype"/>
          <w:b/>
        </w:rPr>
        <w:tab/>
      </w:r>
    </w:p>
    <w:p w14:paraId="3C425497" w14:textId="77777777" w:rsidR="00DE5F8F" w:rsidRDefault="00DE5F8F" w:rsidP="00C42F17"/>
    <w:p w14:paraId="05877D8A" w14:textId="369EC921" w:rsidR="00451E2A" w:rsidRDefault="00451E2A" w:rsidP="00C42F17"/>
    <w:p w14:paraId="02273EBF" w14:textId="77777777" w:rsidR="00451E2A" w:rsidRDefault="00451E2A" w:rsidP="00C42F17"/>
    <w:p w14:paraId="31E49712" w14:textId="77777777" w:rsidR="00451E2A" w:rsidRDefault="00451E2A" w:rsidP="00C42F17"/>
    <w:p w14:paraId="702F1424" w14:textId="77777777" w:rsidR="00451E2A" w:rsidRDefault="00451E2A" w:rsidP="00C42F17"/>
    <w:p w14:paraId="43FA8C5E" w14:textId="77777777" w:rsidR="00451E2A" w:rsidRDefault="00451E2A" w:rsidP="00C42F17"/>
    <w:p w14:paraId="368D2CDA" w14:textId="6072836B" w:rsidR="00451E2A" w:rsidRDefault="00451E2A" w:rsidP="00C42F17"/>
    <w:sectPr w:rsidR="00451E2A" w:rsidSect="00DE5F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Timothy Quezada" w:date="2014-11-20T10:29:00Z" w:initials="TQ">
    <w:p w14:paraId="7D83D922" w14:textId="25B64CF7" w:rsidR="00CF084B" w:rsidRDefault="00CF084B">
      <w:pPr>
        <w:pStyle w:val="CommentText"/>
      </w:pPr>
      <w:r>
        <w:rPr>
          <w:rStyle w:val="CommentReference"/>
        </w:rPr>
        <w:annotationRef/>
      </w:r>
      <w:r>
        <w:t xml:space="preserve">If using this as part of lesson should be included as link/file. </w:t>
      </w:r>
    </w:p>
  </w:comment>
  <w:comment w:id="19" w:author="Timothy Quezada" w:date="2014-11-20T10:22:00Z" w:initials="TQ">
    <w:p w14:paraId="363957FA" w14:textId="44E10BD3" w:rsidR="00CF084B" w:rsidRDefault="00CF084B">
      <w:pPr>
        <w:pStyle w:val="CommentText"/>
      </w:pPr>
      <w:r>
        <w:rPr>
          <w:rStyle w:val="CommentReference"/>
        </w:rPr>
        <w:annotationRef/>
      </w:r>
      <w:r>
        <w:t>This is sufficient for initiation. This is meant to engage students and connect them to subsequent lesson.</w:t>
      </w:r>
    </w:p>
  </w:comment>
  <w:comment w:id="22" w:author="Timothy Quezada" w:date="2014-11-20T10:29:00Z" w:initials="TQ">
    <w:p w14:paraId="18730BB8" w14:textId="49F2E810" w:rsidR="002D5629" w:rsidRDefault="002D5629">
      <w:pPr>
        <w:pStyle w:val="CommentText"/>
      </w:pPr>
      <w:r>
        <w:rPr>
          <w:rStyle w:val="CommentReference"/>
        </w:rPr>
        <w:annotationRef/>
      </w:r>
      <w:r>
        <w:t xml:space="preserve">Unclear how this will be accomplished in closure as related to lesson? </w:t>
      </w:r>
    </w:p>
  </w:comment>
  <w:comment w:id="23" w:author="Timothy Quezada" w:date="2014-11-20T10:36:00Z" w:initials="TQ">
    <w:p w14:paraId="07CB2CBC" w14:textId="38E9BFBB" w:rsidR="00744AE5" w:rsidRDefault="00744AE5">
      <w:pPr>
        <w:pStyle w:val="CommentText"/>
      </w:pPr>
      <w:r>
        <w:rPr>
          <w:rStyle w:val="CommentReference"/>
        </w:rPr>
        <w:annotationRef/>
      </w:r>
      <w:r>
        <w:t xml:space="preserve">Think in terms of how to support this student with readings identified for her, additional scaffolding with use of graphic organizer or other academic adaptations that recognize her readiness level.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83D922" w15:done="0"/>
  <w15:commentEx w15:paraId="363957FA" w15:done="0"/>
  <w15:commentEx w15:paraId="18730BB8" w15:done="0"/>
  <w15:commentEx w15:paraId="07CB2CB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8A208C6"/>
    <w:multiLevelType w:val="hybridMultilevel"/>
    <w:tmpl w:val="6A00E3A8"/>
    <w:lvl w:ilvl="0" w:tplc="C4F209B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jah millard">
    <w15:presenceInfo w15:providerId="Windows Live" w15:userId="0a4451e5d98f39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04B79"/>
    <w:rsid w:val="0001166F"/>
    <w:rsid w:val="00027634"/>
    <w:rsid w:val="00161199"/>
    <w:rsid w:val="001C1E2A"/>
    <w:rsid w:val="001C346D"/>
    <w:rsid w:val="001D0527"/>
    <w:rsid w:val="00271537"/>
    <w:rsid w:val="00271EEC"/>
    <w:rsid w:val="00283CAB"/>
    <w:rsid w:val="002A594E"/>
    <w:rsid w:val="002B01D0"/>
    <w:rsid w:val="002B5549"/>
    <w:rsid w:val="002D5629"/>
    <w:rsid w:val="002E3AA0"/>
    <w:rsid w:val="00315884"/>
    <w:rsid w:val="00326615"/>
    <w:rsid w:val="003B60BA"/>
    <w:rsid w:val="003D2090"/>
    <w:rsid w:val="00451E2A"/>
    <w:rsid w:val="004849E6"/>
    <w:rsid w:val="004E3637"/>
    <w:rsid w:val="004F5165"/>
    <w:rsid w:val="005A6ED2"/>
    <w:rsid w:val="00671F8A"/>
    <w:rsid w:val="0068068A"/>
    <w:rsid w:val="00744AE5"/>
    <w:rsid w:val="00874955"/>
    <w:rsid w:val="009D3940"/>
    <w:rsid w:val="00A07A9F"/>
    <w:rsid w:val="00A37628"/>
    <w:rsid w:val="00A64796"/>
    <w:rsid w:val="00AD3A48"/>
    <w:rsid w:val="00B0026F"/>
    <w:rsid w:val="00B16EAB"/>
    <w:rsid w:val="00C1765B"/>
    <w:rsid w:val="00C42F17"/>
    <w:rsid w:val="00CD06F0"/>
    <w:rsid w:val="00CF084B"/>
    <w:rsid w:val="00CF5863"/>
    <w:rsid w:val="00D759C7"/>
    <w:rsid w:val="00DE5F8F"/>
    <w:rsid w:val="00F27436"/>
    <w:rsid w:val="00F407ED"/>
    <w:rsid w:val="00F62A3B"/>
    <w:rsid w:val="00F7414C"/>
    <w:rsid w:val="00FF6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C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084B"/>
    <w:rPr>
      <w:sz w:val="16"/>
      <w:szCs w:val="16"/>
    </w:rPr>
  </w:style>
  <w:style w:type="paragraph" w:styleId="CommentText">
    <w:name w:val="annotation text"/>
    <w:basedOn w:val="Normal"/>
    <w:link w:val="CommentTextChar"/>
    <w:uiPriority w:val="99"/>
    <w:semiHidden/>
    <w:unhideWhenUsed/>
    <w:rsid w:val="00CF084B"/>
    <w:rPr>
      <w:sz w:val="20"/>
      <w:szCs w:val="20"/>
    </w:rPr>
  </w:style>
  <w:style w:type="character" w:customStyle="1" w:styleId="CommentTextChar">
    <w:name w:val="Comment Text Char"/>
    <w:basedOn w:val="DefaultParagraphFont"/>
    <w:link w:val="CommentText"/>
    <w:uiPriority w:val="99"/>
    <w:semiHidden/>
    <w:rsid w:val="00CF084B"/>
    <w:rPr>
      <w:rFonts w:ascii="Calibri" w:eastAsia="Calibr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F084B"/>
    <w:rPr>
      <w:b/>
      <w:bCs/>
    </w:rPr>
  </w:style>
  <w:style w:type="character" w:customStyle="1" w:styleId="CommentSubjectChar">
    <w:name w:val="Comment Subject Char"/>
    <w:basedOn w:val="CommentTextChar"/>
    <w:link w:val="CommentSubject"/>
    <w:uiPriority w:val="99"/>
    <w:semiHidden/>
    <w:rsid w:val="00CF084B"/>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CF084B"/>
    <w:rPr>
      <w:rFonts w:ascii="Tahoma" w:hAnsi="Tahoma" w:cs="Tahoma"/>
      <w:sz w:val="16"/>
      <w:szCs w:val="16"/>
    </w:rPr>
  </w:style>
  <w:style w:type="character" w:customStyle="1" w:styleId="BalloonTextChar">
    <w:name w:val="Balloon Text Char"/>
    <w:basedOn w:val="DefaultParagraphFont"/>
    <w:link w:val="BalloonText"/>
    <w:uiPriority w:val="99"/>
    <w:semiHidden/>
    <w:rsid w:val="00CF084B"/>
    <w:rPr>
      <w:rFonts w:ascii="Tahoma" w:eastAsia="Calibri" w:hAnsi="Tahoma" w:cs="Tahoma"/>
      <w:sz w:val="16"/>
      <w:szCs w:val="16"/>
      <w:lang w:eastAsia="en-US"/>
    </w:rPr>
  </w:style>
  <w:style w:type="character" w:styleId="Hyperlink">
    <w:name w:val="Hyperlink"/>
    <w:basedOn w:val="DefaultParagraphFont"/>
    <w:uiPriority w:val="99"/>
    <w:unhideWhenUsed/>
    <w:rsid w:val="00F27436"/>
    <w:rPr>
      <w:color w:val="0000FF" w:themeColor="hyperlink"/>
      <w:u w:val="single"/>
    </w:rPr>
  </w:style>
  <w:style w:type="paragraph" w:styleId="ListParagraph">
    <w:name w:val="List Paragraph"/>
    <w:basedOn w:val="Normal"/>
    <w:uiPriority w:val="34"/>
    <w:qFormat/>
    <w:rsid w:val="00C176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084B"/>
    <w:rPr>
      <w:sz w:val="16"/>
      <w:szCs w:val="16"/>
    </w:rPr>
  </w:style>
  <w:style w:type="paragraph" w:styleId="CommentText">
    <w:name w:val="annotation text"/>
    <w:basedOn w:val="Normal"/>
    <w:link w:val="CommentTextChar"/>
    <w:uiPriority w:val="99"/>
    <w:semiHidden/>
    <w:unhideWhenUsed/>
    <w:rsid w:val="00CF084B"/>
    <w:rPr>
      <w:sz w:val="20"/>
      <w:szCs w:val="20"/>
    </w:rPr>
  </w:style>
  <w:style w:type="character" w:customStyle="1" w:styleId="CommentTextChar">
    <w:name w:val="Comment Text Char"/>
    <w:basedOn w:val="DefaultParagraphFont"/>
    <w:link w:val="CommentText"/>
    <w:uiPriority w:val="99"/>
    <w:semiHidden/>
    <w:rsid w:val="00CF084B"/>
    <w:rPr>
      <w:rFonts w:ascii="Calibri" w:eastAsia="Calibr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F084B"/>
    <w:rPr>
      <w:b/>
      <w:bCs/>
    </w:rPr>
  </w:style>
  <w:style w:type="character" w:customStyle="1" w:styleId="CommentSubjectChar">
    <w:name w:val="Comment Subject Char"/>
    <w:basedOn w:val="CommentTextChar"/>
    <w:link w:val="CommentSubject"/>
    <w:uiPriority w:val="99"/>
    <w:semiHidden/>
    <w:rsid w:val="00CF084B"/>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CF084B"/>
    <w:rPr>
      <w:rFonts w:ascii="Tahoma" w:hAnsi="Tahoma" w:cs="Tahoma"/>
      <w:sz w:val="16"/>
      <w:szCs w:val="16"/>
    </w:rPr>
  </w:style>
  <w:style w:type="character" w:customStyle="1" w:styleId="BalloonTextChar">
    <w:name w:val="Balloon Text Char"/>
    <w:basedOn w:val="DefaultParagraphFont"/>
    <w:link w:val="BalloonText"/>
    <w:uiPriority w:val="99"/>
    <w:semiHidden/>
    <w:rsid w:val="00CF084B"/>
    <w:rPr>
      <w:rFonts w:ascii="Tahoma" w:eastAsia="Calibri" w:hAnsi="Tahoma" w:cs="Tahoma"/>
      <w:sz w:val="16"/>
      <w:szCs w:val="16"/>
      <w:lang w:eastAsia="en-US"/>
    </w:rPr>
  </w:style>
  <w:style w:type="character" w:styleId="Hyperlink">
    <w:name w:val="Hyperlink"/>
    <w:basedOn w:val="DefaultParagraphFont"/>
    <w:uiPriority w:val="99"/>
    <w:unhideWhenUsed/>
    <w:rsid w:val="00F27436"/>
    <w:rPr>
      <w:color w:val="0000FF" w:themeColor="hyperlink"/>
      <w:u w:val="single"/>
    </w:rPr>
  </w:style>
  <w:style w:type="paragraph" w:styleId="ListParagraph">
    <w:name w:val="List Paragraph"/>
    <w:basedOn w:val="Normal"/>
    <w:uiPriority w:val="34"/>
    <w:qFormat/>
    <w:rsid w:val="00C176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vnTx80yhI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ezproxy.library.uvic.ca/login?url=http://www.oceanalaw.com/gateway/gateway.asp?ID=31&amp;SessionID=%7b6F2C5839-163B-4C85-B75B-B21A7CE35C18%7d"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rseus.tufts.edu/hopper/text?doc=Perseus%3Atext%3A1999.04.0009%3Achapter%3D12%3Asection%3D1%3Asubsection%3D17"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ordham.edu/Halsall/ancient/650tyranny.asp" TargetMode="External"/><Relationship Id="rId4" Type="http://schemas.microsoft.com/office/2007/relationships/stylesWithEffects" Target="stylesWithEffects.xml"/><Relationship Id="rId9" Type="http://schemas.openxmlformats.org/officeDocument/2006/relationships/hyperlink" Target="http://www.agathe.gr/democracy/the_athenian_aristocrac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DFB38-DEBA-4534-946E-497613E85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Millard GySgt Christopher M</cp:lastModifiedBy>
  <cp:revision>2</cp:revision>
  <cp:lastPrinted>2010-10-20T07:36:00Z</cp:lastPrinted>
  <dcterms:created xsi:type="dcterms:W3CDTF">2014-11-26T05:37:00Z</dcterms:created>
  <dcterms:modified xsi:type="dcterms:W3CDTF">2014-11-26T05:37:00Z</dcterms:modified>
</cp:coreProperties>
</file>